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0EC53" w14:textId="0163F661" w:rsidR="00BE41D7" w:rsidRPr="00F95921" w:rsidRDefault="0033411F" w:rsidP="00766811">
      <w:pPr>
        <w:spacing w:after="0" w:line="240" w:lineRule="auto"/>
        <w:ind w:left="0" w:right="0" w:firstLine="0"/>
        <w:jc w:val="center"/>
        <w:rPr>
          <w:sz w:val="32"/>
          <w:szCs w:val="32"/>
        </w:rPr>
      </w:pPr>
      <w:r w:rsidRPr="00F95921">
        <w:rPr>
          <w:b/>
          <w:sz w:val="32"/>
          <w:szCs w:val="32"/>
        </w:rPr>
        <w:t>Ehitusseadustiku</w:t>
      </w:r>
      <w:r w:rsidR="00F95EC6" w:rsidRPr="00F95921">
        <w:rPr>
          <w:b/>
          <w:sz w:val="32"/>
          <w:szCs w:val="32"/>
        </w:rPr>
        <w:t xml:space="preserve">, halduskoostöö seaduse ja </w:t>
      </w:r>
      <w:r w:rsidRPr="00F95921">
        <w:rPr>
          <w:b/>
          <w:sz w:val="32"/>
          <w:szCs w:val="32"/>
        </w:rPr>
        <w:t>v</w:t>
      </w:r>
      <w:r w:rsidR="003100AE" w:rsidRPr="00F95921">
        <w:rPr>
          <w:b/>
          <w:sz w:val="32"/>
          <w:szCs w:val="32"/>
        </w:rPr>
        <w:t>ee</w:t>
      </w:r>
      <w:r w:rsidR="00F84F3D" w:rsidRPr="00F95921">
        <w:rPr>
          <w:b/>
          <w:sz w:val="32"/>
          <w:szCs w:val="32"/>
        </w:rPr>
        <w:t>seaduse</w:t>
      </w:r>
      <w:r w:rsidR="00F95EC6" w:rsidRPr="00F95921">
        <w:rPr>
          <w:b/>
          <w:sz w:val="32"/>
          <w:szCs w:val="32"/>
        </w:rPr>
        <w:t xml:space="preserve"> </w:t>
      </w:r>
      <w:r w:rsidR="00D26360" w:rsidRPr="00F95921">
        <w:rPr>
          <w:b/>
          <w:sz w:val="32"/>
          <w:szCs w:val="32"/>
        </w:rPr>
        <w:t xml:space="preserve">muutmise seaduse </w:t>
      </w:r>
      <w:r w:rsidR="00673274" w:rsidRPr="00F95921">
        <w:rPr>
          <w:b/>
          <w:sz w:val="32"/>
          <w:szCs w:val="32"/>
        </w:rPr>
        <w:t xml:space="preserve">eelnõu </w:t>
      </w:r>
      <w:r w:rsidR="00F269E2" w:rsidRPr="00F95921">
        <w:rPr>
          <w:b/>
          <w:sz w:val="32"/>
          <w:szCs w:val="32"/>
        </w:rPr>
        <w:t>seletuskiri</w:t>
      </w:r>
    </w:p>
    <w:p w14:paraId="5730EC56" w14:textId="408EC30C" w:rsidR="00BF375C" w:rsidRPr="004D35F3" w:rsidRDefault="00BF375C" w:rsidP="00766811">
      <w:pPr>
        <w:spacing w:after="0" w:line="240" w:lineRule="auto"/>
        <w:ind w:left="0" w:right="0" w:firstLine="0"/>
        <w:jc w:val="left"/>
        <w:rPr>
          <w:szCs w:val="24"/>
        </w:rPr>
      </w:pPr>
    </w:p>
    <w:p w14:paraId="5730EC57" w14:textId="3FDD86B7" w:rsidR="00BE41D7" w:rsidRPr="004D35F3" w:rsidRDefault="005A2317" w:rsidP="00766811">
      <w:pPr>
        <w:pStyle w:val="Pealkiri1"/>
        <w:spacing w:after="14" w:line="240" w:lineRule="auto"/>
        <w:ind w:left="0" w:firstLine="0"/>
        <w:jc w:val="both"/>
        <w:rPr>
          <w:szCs w:val="24"/>
        </w:rPr>
      </w:pPr>
      <w:r w:rsidRPr="004D35F3">
        <w:rPr>
          <w:szCs w:val="24"/>
        </w:rPr>
        <w:t>1. Sissejuhatus</w:t>
      </w:r>
    </w:p>
    <w:p w14:paraId="5730EC58" w14:textId="55B8F266" w:rsidR="00BE41D7" w:rsidRPr="004D35F3" w:rsidRDefault="00BE41D7" w:rsidP="005C3410">
      <w:pPr>
        <w:spacing w:after="13" w:line="240" w:lineRule="auto"/>
        <w:ind w:left="0" w:right="0" w:firstLine="0"/>
        <w:jc w:val="left"/>
        <w:rPr>
          <w:szCs w:val="24"/>
        </w:rPr>
      </w:pPr>
    </w:p>
    <w:p w14:paraId="5730EC59" w14:textId="65F52AA1" w:rsidR="00BE41D7" w:rsidRPr="004D35F3" w:rsidRDefault="005A2317" w:rsidP="00766811">
      <w:pPr>
        <w:pStyle w:val="Pealkiri2"/>
        <w:tabs>
          <w:tab w:val="center" w:pos="1146"/>
          <w:tab w:val="center" w:pos="2456"/>
        </w:tabs>
        <w:spacing w:after="14" w:line="240" w:lineRule="auto"/>
        <w:ind w:left="0" w:right="0" w:firstLine="0"/>
        <w:jc w:val="left"/>
        <w:rPr>
          <w:szCs w:val="24"/>
        </w:rPr>
      </w:pPr>
      <w:commentRangeStart w:id="0"/>
      <w:r w:rsidRPr="004D35F3">
        <w:rPr>
          <w:b/>
          <w:szCs w:val="24"/>
        </w:rPr>
        <w:t>1.1</w:t>
      </w:r>
      <w:r w:rsidR="000C1A78" w:rsidRPr="004D35F3">
        <w:rPr>
          <w:b/>
          <w:szCs w:val="24"/>
        </w:rPr>
        <w:t>.</w:t>
      </w:r>
      <w:r w:rsidR="00BF375C" w:rsidRPr="004D35F3">
        <w:rPr>
          <w:rFonts w:eastAsia="Arial"/>
          <w:b/>
          <w:szCs w:val="24"/>
        </w:rPr>
        <w:t xml:space="preserve"> </w:t>
      </w:r>
      <w:r w:rsidRPr="004D35F3">
        <w:rPr>
          <w:b/>
          <w:szCs w:val="24"/>
        </w:rPr>
        <w:t>Sisukokkuvõte</w:t>
      </w:r>
      <w:commentRangeEnd w:id="0"/>
      <w:r w:rsidR="00390216">
        <w:rPr>
          <w:rStyle w:val="Kommentaariviide"/>
        </w:rPr>
        <w:commentReference w:id="0"/>
      </w:r>
    </w:p>
    <w:p w14:paraId="5730EC5A" w14:textId="57354F59" w:rsidR="00BE41D7" w:rsidRPr="004D35F3" w:rsidRDefault="00BE41D7" w:rsidP="00766811">
      <w:pPr>
        <w:spacing w:after="0" w:line="240" w:lineRule="auto"/>
        <w:ind w:left="0" w:right="0" w:firstLine="0"/>
        <w:jc w:val="left"/>
        <w:rPr>
          <w:szCs w:val="24"/>
        </w:rPr>
      </w:pPr>
    </w:p>
    <w:p w14:paraId="5730EC5B" w14:textId="46F697E9" w:rsidR="00BE41D7" w:rsidRPr="004D35F3" w:rsidRDefault="005A2317" w:rsidP="00F95921">
      <w:pPr>
        <w:spacing w:after="0" w:line="240" w:lineRule="auto"/>
        <w:ind w:left="0" w:right="0" w:firstLine="0"/>
        <w:rPr>
          <w:szCs w:val="24"/>
        </w:rPr>
      </w:pPr>
      <w:r w:rsidRPr="004D35F3">
        <w:rPr>
          <w:szCs w:val="24"/>
        </w:rPr>
        <w:t>Eelnõukohase</w:t>
      </w:r>
      <w:r w:rsidR="00B467F9" w:rsidRPr="004D35F3">
        <w:rPr>
          <w:szCs w:val="24"/>
        </w:rPr>
        <w:t xml:space="preserve"> seadusega</w:t>
      </w:r>
      <w:r w:rsidRPr="004D35F3">
        <w:rPr>
          <w:szCs w:val="24"/>
        </w:rPr>
        <w:t xml:space="preserve"> </w:t>
      </w:r>
      <w:r w:rsidR="00673274" w:rsidRPr="004D35F3">
        <w:rPr>
          <w:szCs w:val="24"/>
        </w:rPr>
        <w:t>muudetakse</w:t>
      </w:r>
      <w:r w:rsidR="0033411F" w:rsidRPr="004D35F3">
        <w:rPr>
          <w:szCs w:val="24"/>
        </w:rPr>
        <w:t xml:space="preserve"> ehitus</w:t>
      </w:r>
      <w:r w:rsidR="00B30551" w:rsidRPr="004D35F3">
        <w:rPr>
          <w:szCs w:val="24"/>
        </w:rPr>
        <w:t xml:space="preserve">eadustikku (edaspidi ka </w:t>
      </w:r>
      <w:proofErr w:type="spellStart"/>
      <w:r w:rsidR="00B30551" w:rsidRPr="004D35F3">
        <w:rPr>
          <w:i/>
          <w:iCs/>
          <w:szCs w:val="24"/>
        </w:rPr>
        <w:t>EhS</w:t>
      </w:r>
      <w:proofErr w:type="spellEnd"/>
      <w:r w:rsidR="00B30551" w:rsidRPr="004D35F3">
        <w:rPr>
          <w:szCs w:val="24"/>
        </w:rPr>
        <w:t>), halduskoostöö seadust ja</w:t>
      </w:r>
      <w:r w:rsidR="00673274" w:rsidRPr="004D35F3">
        <w:rPr>
          <w:szCs w:val="24"/>
        </w:rPr>
        <w:t xml:space="preserve"> </w:t>
      </w:r>
      <w:r w:rsidR="00926248" w:rsidRPr="004D35F3">
        <w:rPr>
          <w:szCs w:val="24"/>
        </w:rPr>
        <w:t>veeseadust</w:t>
      </w:r>
      <w:r w:rsidR="00EA0581" w:rsidRPr="004D35F3">
        <w:rPr>
          <w:szCs w:val="24"/>
        </w:rPr>
        <w:t xml:space="preserve"> (edaspidi ka </w:t>
      </w:r>
      <w:proofErr w:type="spellStart"/>
      <w:r w:rsidR="00EA0581" w:rsidRPr="004D35F3">
        <w:rPr>
          <w:i/>
          <w:iCs/>
          <w:szCs w:val="24"/>
        </w:rPr>
        <w:t>VeeS</w:t>
      </w:r>
      <w:proofErr w:type="spellEnd"/>
      <w:r w:rsidR="00EA0581" w:rsidRPr="004D35F3">
        <w:rPr>
          <w:szCs w:val="24"/>
        </w:rPr>
        <w:t>)</w:t>
      </w:r>
      <w:r w:rsidR="00926248" w:rsidRPr="004D35F3">
        <w:rPr>
          <w:szCs w:val="24"/>
        </w:rPr>
        <w:t xml:space="preserve">. </w:t>
      </w:r>
      <w:r w:rsidR="00392B81">
        <w:rPr>
          <w:szCs w:val="24"/>
        </w:rPr>
        <w:t xml:space="preserve">Eelnõu </w:t>
      </w:r>
      <w:r w:rsidR="00392B81" w:rsidRPr="00392B81">
        <w:rPr>
          <w:szCs w:val="24"/>
        </w:rPr>
        <w:t>kohaselt hakka</w:t>
      </w:r>
      <w:r w:rsidR="006F4F14">
        <w:rPr>
          <w:szCs w:val="24"/>
        </w:rPr>
        <w:t>b</w:t>
      </w:r>
      <w:r w:rsidR="00392B81" w:rsidRPr="00392B81">
        <w:rPr>
          <w:szCs w:val="24"/>
        </w:rPr>
        <w:t xml:space="preserve"> Keskkonnaamet edaspidi kooskõlastama ainult nende puurkaevude ja </w:t>
      </w:r>
      <w:r w:rsidR="00113714">
        <w:rPr>
          <w:szCs w:val="24"/>
        </w:rPr>
        <w:t>-</w:t>
      </w:r>
      <w:r w:rsidR="00392B81" w:rsidRPr="00392B81">
        <w:rPr>
          <w:szCs w:val="24"/>
        </w:rPr>
        <w:t>aukude projekte, mille rajamise, ümberehitamise ja lammutamisega kaasnevad suuremad riskid põhjaveele. Teise muudatusena antakse reoveekogumisalade kinnitamise õigus kliimaministrilt Keskkonnaameti peadirektorile. Kolmanda muudatusena antakse veeproovivõtjate atesteerimise korraldamise õigus Kliimaministeeriumilt halduslepinguga pädevale eraõiguslikule juriidilisele isikule.</w:t>
      </w:r>
      <w:r w:rsidR="00392B81">
        <w:rPr>
          <w:szCs w:val="24"/>
        </w:rPr>
        <w:t xml:space="preserve"> </w:t>
      </w:r>
      <w:r w:rsidR="006A2D60">
        <w:rPr>
          <w:szCs w:val="24"/>
        </w:rPr>
        <w:t>Samuti viiakse veemajanduskava rakendamisega seotud kavade kehtestamine ministeeriumist Keskkonnaameti tasemele</w:t>
      </w:r>
      <w:r w:rsidR="006F4F14">
        <w:rPr>
          <w:szCs w:val="24"/>
        </w:rPr>
        <w:t xml:space="preserve"> ja </w:t>
      </w:r>
      <w:commentRangeStart w:id="1"/>
      <w:r w:rsidR="006F4F14">
        <w:rPr>
          <w:szCs w:val="24"/>
        </w:rPr>
        <w:t>lahendatakse puurkaevude omanikujärelevalve tegija pädevuse küsimus.</w:t>
      </w:r>
      <w:commentRangeEnd w:id="1"/>
      <w:r w:rsidR="00390216">
        <w:rPr>
          <w:rStyle w:val="Kommentaariviide"/>
        </w:rPr>
        <w:commentReference w:id="1"/>
      </w:r>
    </w:p>
    <w:p w14:paraId="5730EC5C" w14:textId="77777777" w:rsidR="00154F61" w:rsidRPr="004D35F3" w:rsidRDefault="00154F61" w:rsidP="00766811">
      <w:pPr>
        <w:spacing w:line="240" w:lineRule="auto"/>
        <w:ind w:left="0" w:right="0" w:firstLine="0"/>
        <w:rPr>
          <w:szCs w:val="24"/>
        </w:rPr>
      </w:pPr>
    </w:p>
    <w:p w14:paraId="5730EC5D" w14:textId="1CF805D8" w:rsidR="00BE41D7" w:rsidRPr="004D35F3" w:rsidRDefault="00BF375C" w:rsidP="00766811">
      <w:pPr>
        <w:pStyle w:val="Pealkiri2"/>
        <w:tabs>
          <w:tab w:val="center" w:pos="1146"/>
          <w:tab w:val="center" w:pos="2813"/>
        </w:tabs>
        <w:spacing w:after="14" w:line="240" w:lineRule="auto"/>
        <w:ind w:left="0" w:right="0" w:firstLine="0"/>
        <w:jc w:val="left"/>
        <w:rPr>
          <w:szCs w:val="24"/>
        </w:rPr>
      </w:pPr>
      <w:r w:rsidRPr="004D35F3">
        <w:rPr>
          <w:b/>
          <w:szCs w:val="24"/>
        </w:rPr>
        <w:t>1.2</w:t>
      </w:r>
      <w:r w:rsidR="000C1A78" w:rsidRPr="004D35F3">
        <w:rPr>
          <w:b/>
          <w:szCs w:val="24"/>
        </w:rPr>
        <w:t>.</w:t>
      </w:r>
      <w:r w:rsidRPr="004D35F3">
        <w:rPr>
          <w:b/>
          <w:szCs w:val="24"/>
        </w:rPr>
        <w:t xml:space="preserve"> </w:t>
      </w:r>
      <w:r w:rsidR="005A2317" w:rsidRPr="004D35F3">
        <w:rPr>
          <w:b/>
          <w:szCs w:val="24"/>
        </w:rPr>
        <w:t>Eelnõu ettevalmistaja</w:t>
      </w:r>
    </w:p>
    <w:p w14:paraId="5730EC5E" w14:textId="7204F8D2" w:rsidR="00BE41D7" w:rsidRPr="004D35F3" w:rsidRDefault="00BE41D7" w:rsidP="00766811">
      <w:pPr>
        <w:spacing w:after="0" w:line="240" w:lineRule="auto"/>
        <w:ind w:left="0" w:right="0" w:firstLine="0"/>
        <w:jc w:val="left"/>
        <w:rPr>
          <w:szCs w:val="24"/>
        </w:rPr>
      </w:pPr>
    </w:p>
    <w:p w14:paraId="5730EC5F" w14:textId="1134B5C6" w:rsidR="00BE41D7" w:rsidRPr="004D35F3" w:rsidRDefault="005A2317" w:rsidP="00766811">
      <w:pPr>
        <w:spacing w:line="240" w:lineRule="auto"/>
        <w:ind w:left="0" w:right="0" w:firstLine="0"/>
        <w:rPr>
          <w:szCs w:val="24"/>
        </w:rPr>
      </w:pPr>
      <w:r w:rsidRPr="004D35F3">
        <w:rPr>
          <w:szCs w:val="24"/>
        </w:rPr>
        <w:t xml:space="preserve">Seaduseelnõu valmistas ette </w:t>
      </w:r>
      <w:r w:rsidR="00061B5C" w:rsidRPr="004D35F3">
        <w:rPr>
          <w:szCs w:val="24"/>
        </w:rPr>
        <w:t>ja</w:t>
      </w:r>
      <w:r w:rsidRPr="004D35F3">
        <w:rPr>
          <w:szCs w:val="24"/>
        </w:rPr>
        <w:t xml:space="preserve"> seletuskirja koostas </w:t>
      </w:r>
      <w:r w:rsidR="00430712" w:rsidRPr="004D35F3">
        <w:rPr>
          <w:szCs w:val="24"/>
        </w:rPr>
        <w:t>Kliimaministeeriumi</w:t>
      </w:r>
      <w:r w:rsidRPr="004D35F3">
        <w:rPr>
          <w:szCs w:val="24"/>
        </w:rPr>
        <w:t xml:space="preserve"> </w:t>
      </w:r>
      <w:r w:rsidR="003100AE" w:rsidRPr="004D35F3">
        <w:rPr>
          <w:szCs w:val="24"/>
        </w:rPr>
        <w:t>vee</w:t>
      </w:r>
      <w:r w:rsidRPr="004D35F3">
        <w:rPr>
          <w:szCs w:val="24"/>
        </w:rPr>
        <w:t xml:space="preserve">osakonna </w:t>
      </w:r>
      <w:r w:rsidR="004018C2" w:rsidRPr="004D35F3">
        <w:rPr>
          <w:szCs w:val="24"/>
        </w:rPr>
        <w:t>peaspetsialist Hendrik Põldoja (626</w:t>
      </w:r>
      <w:r w:rsidR="00430712" w:rsidRPr="004D35F3">
        <w:rPr>
          <w:szCs w:val="24"/>
        </w:rPr>
        <w:t> </w:t>
      </w:r>
      <w:r w:rsidR="004018C2" w:rsidRPr="004D35F3">
        <w:rPr>
          <w:szCs w:val="24"/>
        </w:rPr>
        <w:t>2861, hendrik.poldoja</w:t>
      </w:r>
      <w:r w:rsidR="00430712" w:rsidRPr="004D35F3">
        <w:rPr>
          <w:szCs w:val="24"/>
        </w:rPr>
        <w:t>@kliimaministeerium.ee</w:t>
      </w:r>
      <w:r w:rsidR="004018C2" w:rsidRPr="004D35F3">
        <w:rPr>
          <w:szCs w:val="24"/>
        </w:rPr>
        <w:t>)</w:t>
      </w:r>
      <w:r w:rsidR="00D16799" w:rsidRPr="004D35F3">
        <w:rPr>
          <w:szCs w:val="24"/>
        </w:rPr>
        <w:t xml:space="preserve">. </w:t>
      </w:r>
      <w:r w:rsidR="00FD6E5D">
        <w:rPr>
          <w:szCs w:val="24"/>
        </w:rPr>
        <w:t>Ehitusseadustiku muudatuste</w:t>
      </w:r>
      <w:r w:rsidR="00113714">
        <w:rPr>
          <w:szCs w:val="24"/>
        </w:rPr>
        <w:t>ks</w:t>
      </w:r>
      <w:r w:rsidR="00FD6E5D">
        <w:rPr>
          <w:szCs w:val="24"/>
        </w:rPr>
        <w:t xml:space="preserve"> </w:t>
      </w:r>
      <w:r w:rsidR="00A95118">
        <w:rPr>
          <w:szCs w:val="24"/>
        </w:rPr>
        <w:t>puurkaevude</w:t>
      </w:r>
      <w:r w:rsidR="00E76AFB">
        <w:rPr>
          <w:szCs w:val="24"/>
        </w:rPr>
        <w:t xml:space="preserve"> ja -aukude</w:t>
      </w:r>
      <w:r w:rsidR="00A87735">
        <w:rPr>
          <w:szCs w:val="24"/>
        </w:rPr>
        <w:t xml:space="preserve"> rajamise</w:t>
      </w:r>
      <w:r w:rsidR="00A95118">
        <w:rPr>
          <w:szCs w:val="24"/>
        </w:rPr>
        <w:t xml:space="preserve"> </w:t>
      </w:r>
      <w:r w:rsidR="00E76AFB">
        <w:rPr>
          <w:szCs w:val="24"/>
        </w:rPr>
        <w:t>ning</w:t>
      </w:r>
      <w:r w:rsidR="00A95118">
        <w:rPr>
          <w:szCs w:val="24"/>
        </w:rPr>
        <w:t xml:space="preserve"> </w:t>
      </w:r>
      <w:r w:rsidR="00A87735">
        <w:rPr>
          <w:szCs w:val="24"/>
        </w:rPr>
        <w:t xml:space="preserve">nende omanikujärelevalve tegemise </w:t>
      </w:r>
      <w:r w:rsidR="00A95118">
        <w:rPr>
          <w:szCs w:val="24"/>
        </w:rPr>
        <w:t xml:space="preserve">sätete kohta </w:t>
      </w:r>
      <w:r w:rsidR="00FD6E5D">
        <w:rPr>
          <w:szCs w:val="24"/>
        </w:rPr>
        <w:t xml:space="preserve">andis sisendi Kliimaministeeriumi veeosakonna nõunik Kersti Türk (626 </w:t>
      </w:r>
      <w:r w:rsidR="00FD6E5D" w:rsidRPr="00FD6E5D">
        <w:rPr>
          <w:szCs w:val="24"/>
        </w:rPr>
        <w:t>2809</w:t>
      </w:r>
      <w:r w:rsidR="00FD6E5D">
        <w:rPr>
          <w:szCs w:val="24"/>
        </w:rPr>
        <w:t xml:space="preserve">, </w:t>
      </w:r>
      <w:hyperlink r:id="rId12" w:history="1">
        <w:r w:rsidR="00FD6E5D" w:rsidRPr="00CF4B2A">
          <w:rPr>
            <w:rStyle w:val="Hperlink"/>
            <w:szCs w:val="24"/>
          </w:rPr>
          <w:t>kersti.turk@kliimaministeerium.ee</w:t>
        </w:r>
      </w:hyperlink>
      <w:r w:rsidR="00FD6E5D">
        <w:rPr>
          <w:szCs w:val="24"/>
        </w:rPr>
        <w:t xml:space="preserve">) ja veeseaduse reoveekogumisalade sätete </w:t>
      </w:r>
      <w:r w:rsidR="00113714">
        <w:rPr>
          <w:szCs w:val="24"/>
        </w:rPr>
        <w:t>muutmiseks</w:t>
      </w:r>
      <w:r w:rsidR="00FD6E5D">
        <w:rPr>
          <w:szCs w:val="24"/>
        </w:rPr>
        <w:t xml:space="preserve"> veeosakonna nõunik Katrina Lang (</w:t>
      </w:r>
      <w:r w:rsidR="00FD6E5D" w:rsidRPr="00FD6E5D">
        <w:rPr>
          <w:szCs w:val="24"/>
        </w:rPr>
        <w:t>626 2909</w:t>
      </w:r>
      <w:r w:rsidR="00FD6E5D">
        <w:rPr>
          <w:szCs w:val="24"/>
        </w:rPr>
        <w:t>, katrina.lang@kliimaministeerium.ee).</w:t>
      </w:r>
      <w:r w:rsidR="00FD6E5D" w:rsidRPr="00FD6E5D">
        <w:rPr>
          <w:szCs w:val="24"/>
        </w:rPr>
        <w:t xml:space="preserve"> </w:t>
      </w:r>
      <w:r w:rsidR="00D16799" w:rsidRPr="004D35F3">
        <w:rPr>
          <w:szCs w:val="24"/>
        </w:rPr>
        <w:t>K</w:t>
      </w:r>
      <w:r w:rsidRPr="004D35F3">
        <w:rPr>
          <w:szCs w:val="24"/>
        </w:rPr>
        <w:t xml:space="preserve">eeletoimetaja oli </w:t>
      </w:r>
      <w:r w:rsidR="003100AE" w:rsidRPr="004D35F3">
        <w:rPr>
          <w:szCs w:val="24"/>
        </w:rPr>
        <w:t>õigusosakonna peaspetsi</w:t>
      </w:r>
      <w:r w:rsidR="00365F6A" w:rsidRPr="004D35F3">
        <w:rPr>
          <w:szCs w:val="24"/>
        </w:rPr>
        <w:t>a</w:t>
      </w:r>
      <w:r w:rsidR="003100AE" w:rsidRPr="004D35F3">
        <w:rPr>
          <w:szCs w:val="24"/>
        </w:rPr>
        <w:t xml:space="preserve">list </w:t>
      </w:r>
      <w:r w:rsidRPr="004D35F3">
        <w:rPr>
          <w:szCs w:val="24"/>
        </w:rPr>
        <w:t>Aili</w:t>
      </w:r>
      <w:r w:rsidR="005426A9">
        <w:rPr>
          <w:szCs w:val="24"/>
        </w:rPr>
        <w:t> </w:t>
      </w:r>
      <w:r w:rsidRPr="004D35F3">
        <w:rPr>
          <w:szCs w:val="24"/>
        </w:rPr>
        <w:t>Sandre (626</w:t>
      </w:r>
      <w:r w:rsidR="00EA0581" w:rsidRPr="004D35F3">
        <w:rPr>
          <w:szCs w:val="24"/>
        </w:rPr>
        <w:t> </w:t>
      </w:r>
      <w:r w:rsidRPr="004D35F3">
        <w:rPr>
          <w:szCs w:val="24"/>
        </w:rPr>
        <w:t>2953, aili.sandre</w:t>
      </w:r>
      <w:r w:rsidR="00430712" w:rsidRPr="004D35F3">
        <w:rPr>
          <w:szCs w:val="24"/>
        </w:rPr>
        <w:t>@kliimaministeerium.ee</w:t>
      </w:r>
      <w:r w:rsidRPr="004D35F3">
        <w:rPr>
          <w:szCs w:val="24"/>
        </w:rPr>
        <w:t xml:space="preserve">) ja õigusekspertiisi tegi õigusosakonna </w:t>
      </w:r>
      <w:r w:rsidR="003100AE" w:rsidRPr="004D35F3">
        <w:rPr>
          <w:szCs w:val="24"/>
        </w:rPr>
        <w:t>nõunik</w:t>
      </w:r>
      <w:r w:rsidR="006C2A22" w:rsidRPr="004D35F3">
        <w:rPr>
          <w:szCs w:val="24"/>
        </w:rPr>
        <w:t xml:space="preserve"> </w:t>
      </w:r>
      <w:r w:rsidR="003100AE" w:rsidRPr="004D35F3">
        <w:rPr>
          <w:szCs w:val="24"/>
        </w:rPr>
        <w:t>Elina Lehestik</w:t>
      </w:r>
      <w:r w:rsidR="006C2A22" w:rsidRPr="004D35F3">
        <w:rPr>
          <w:szCs w:val="24"/>
        </w:rPr>
        <w:t xml:space="preserve"> </w:t>
      </w:r>
      <w:r w:rsidRPr="004D35F3">
        <w:rPr>
          <w:szCs w:val="24"/>
        </w:rPr>
        <w:t>(</w:t>
      </w:r>
      <w:r w:rsidR="003100AE" w:rsidRPr="004D35F3">
        <w:rPr>
          <w:szCs w:val="24"/>
        </w:rPr>
        <w:t>626 2904</w:t>
      </w:r>
      <w:r w:rsidRPr="004D35F3">
        <w:rPr>
          <w:szCs w:val="24"/>
        </w:rPr>
        <w:t xml:space="preserve">, </w:t>
      </w:r>
      <w:r w:rsidR="003100AE" w:rsidRPr="004D35F3">
        <w:rPr>
          <w:szCs w:val="24"/>
        </w:rPr>
        <w:t>elina.lehestik</w:t>
      </w:r>
      <w:r w:rsidR="00430712" w:rsidRPr="004D35F3">
        <w:rPr>
          <w:szCs w:val="24"/>
        </w:rPr>
        <w:t>@kliimaministeerium.ee</w:t>
      </w:r>
      <w:r w:rsidRPr="004D35F3">
        <w:rPr>
          <w:szCs w:val="24"/>
        </w:rPr>
        <w:t>).</w:t>
      </w:r>
    </w:p>
    <w:p w14:paraId="5730EC60" w14:textId="4C162F1B" w:rsidR="00DC4D7B" w:rsidRPr="004D35F3" w:rsidRDefault="00DC4D7B" w:rsidP="00766811">
      <w:pPr>
        <w:spacing w:after="14" w:line="240" w:lineRule="auto"/>
        <w:ind w:left="0" w:right="0" w:firstLine="0"/>
        <w:jc w:val="left"/>
        <w:rPr>
          <w:szCs w:val="24"/>
        </w:rPr>
      </w:pPr>
    </w:p>
    <w:p w14:paraId="5730EC61" w14:textId="45C1AE49" w:rsidR="008724C4" w:rsidRPr="004D35F3" w:rsidRDefault="008724C4" w:rsidP="00766811">
      <w:pPr>
        <w:spacing w:after="14" w:line="240" w:lineRule="auto"/>
        <w:ind w:left="0" w:right="0" w:firstLine="0"/>
        <w:jc w:val="left"/>
        <w:rPr>
          <w:b/>
          <w:szCs w:val="24"/>
        </w:rPr>
      </w:pPr>
      <w:commentRangeStart w:id="2"/>
      <w:r w:rsidRPr="004D35F3">
        <w:rPr>
          <w:b/>
          <w:szCs w:val="24"/>
        </w:rPr>
        <w:t>1.3</w:t>
      </w:r>
      <w:r w:rsidR="000C1A78" w:rsidRPr="004D35F3">
        <w:rPr>
          <w:b/>
          <w:szCs w:val="24"/>
        </w:rPr>
        <w:t>.</w:t>
      </w:r>
      <w:r w:rsidRPr="004D35F3">
        <w:rPr>
          <w:b/>
          <w:szCs w:val="24"/>
        </w:rPr>
        <w:t xml:space="preserve"> Märkused</w:t>
      </w:r>
      <w:commentRangeEnd w:id="2"/>
      <w:r w:rsidR="00390216">
        <w:rPr>
          <w:rStyle w:val="Kommentaariviide"/>
        </w:rPr>
        <w:commentReference w:id="2"/>
      </w:r>
    </w:p>
    <w:p w14:paraId="5730EC62" w14:textId="77777777" w:rsidR="008724C4" w:rsidRPr="004D35F3" w:rsidRDefault="008724C4" w:rsidP="00766811">
      <w:pPr>
        <w:spacing w:after="14" w:line="240" w:lineRule="auto"/>
        <w:ind w:left="0" w:right="0" w:firstLine="0"/>
        <w:jc w:val="left"/>
        <w:rPr>
          <w:szCs w:val="24"/>
        </w:rPr>
      </w:pPr>
    </w:p>
    <w:p w14:paraId="5730EC63" w14:textId="7D2D7125" w:rsidR="006D0037" w:rsidRPr="004D35F3" w:rsidRDefault="000D71A9" w:rsidP="00766811">
      <w:pPr>
        <w:spacing w:line="240" w:lineRule="auto"/>
        <w:ind w:left="0" w:right="0" w:firstLine="0"/>
        <w:rPr>
          <w:szCs w:val="24"/>
        </w:rPr>
      </w:pPr>
      <w:r w:rsidRPr="004D35F3">
        <w:rPr>
          <w:szCs w:val="24"/>
        </w:rPr>
        <w:t xml:space="preserve">Eelnõu </w:t>
      </w:r>
      <w:r w:rsidR="00157C27" w:rsidRPr="004D35F3">
        <w:rPr>
          <w:szCs w:val="24"/>
        </w:rPr>
        <w:t>on</w:t>
      </w:r>
      <w:r w:rsidRPr="004D35F3">
        <w:rPr>
          <w:szCs w:val="24"/>
        </w:rPr>
        <w:t xml:space="preserve"> </w:t>
      </w:r>
      <w:r w:rsidR="004B645A" w:rsidRPr="004D35F3">
        <w:rPr>
          <w:szCs w:val="24"/>
        </w:rPr>
        <w:t xml:space="preserve">kaudselt </w:t>
      </w:r>
      <w:r w:rsidRPr="004D35F3">
        <w:rPr>
          <w:szCs w:val="24"/>
        </w:rPr>
        <w:t xml:space="preserve">seotud </w:t>
      </w:r>
      <w:r w:rsidR="006D0037" w:rsidRPr="004D35F3">
        <w:rPr>
          <w:szCs w:val="24"/>
        </w:rPr>
        <w:t>Vabariigi Valitsuse tegevusprogramm</w:t>
      </w:r>
      <w:r w:rsidR="004B645A" w:rsidRPr="004D35F3">
        <w:rPr>
          <w:szCs w:val="24"/>
        </w:rPr>
        <w:t xml:space="preserve"> 2023</w:t>
      </w:r>
      <w:r w:rsidR="00113714">
        <w:rPr>
          <w:szCs w:val="24"/>
        </w:rPr>
        <w:t>–</w:t>
      </w:r>
      <w:r w:rsidR="004B645A" w:rsidRPr="004D35F3">
        <w:rPr>
          <w:szCs w:val="24"/>
        </w:rPr>
        <w:t>2027</w:t>
      </w:r>
      <w:r w:rsidR="00157C27" w:rsidRPr="004D35F3">
        <w:rPr>
          <w:szCs w:val="24"/>
        </w:rPr>
        <w:t xml:space="preserve"> </w:t>
      </w:r>
      <w:r w:rsidR="004B645A" w:rsidRPr="004D35F3">
        <w:rPr>
          <w:szCs w:val="24"/>
        </w:rPr>
        <w:t xml:space="preserve">eesmärgiga leida </w:t>
      </w:r>
      <w:r w:rsidR="00157C27" w:rsidRPr="004D35F3">
        <w:rPr>
          <w:szCs w:val="24"/>
        </w:rPr>
        <w:t>kokkuhoiu</w:t>
      </w:r>
      <w:r w:rsidR="004B645A" w:rsidRPr="004D35F3">
        <w:rPr>
          <w:szCs w:val="24"/>
        </w:rPr>
        <w:t xml:space="preserve">võimalusi </w:t>
      </w:r>
      <w:r w:rsidR="00113714">
        <w:rPr>
          <w:szCs w:val="24"/>
        </w:rPr>
        <w:t>ning</w:t>
      </w:r>
      <w:r w:rsidR="004B645A" w:rsidRPr="004D35F3">
        <w:rPr>
          <w:szCs w:val="24"/>
        </w:rPr>
        <w:t xml:space="preserve"> suurendada valitsemise ühtsust ja tagada riigi sujuv toimimine</w:t>
      </w:r>
      <w:r w:rsidR="006D0037" w:rsidRPr="004D35F3">
        <w:rPr>
          <w:szCs w:val="24"/>
        </w:rPr>
        <w:t xml:space="preserve">. </w:t>
      </w:r>
      <w:r w:rsidR="00CA587F" w:rsidRPr="004D35F3">
        <w:rPr>
          <w:szCs w:val="24"/>
        </w:rPr>
        <w:t xml:space="preserve">Eelnõu ei ole seotud muude menetluses olevate eelnõudega. </w:t>
      </w:r>
      <w:r w:rsidR="006D0037" w:rsidRPr="004D35F3">
        <w:rPr>
          <w:szCs w:val="24"/>
        </w:rPr>
        <w:t>Seaduse vastuvõtmiseks on vajalik Riigikogu poolthäälte enamus.</w:t>
      </w:r>
    </w:p>
    <w:p w14:paraId="149357F3" w14:textId="77777777" w:rsidR="002665B8" w:rsidRPr="004D35F3" w:rsidRDefault="002665B8" w:rsidP="00766811">
      <w:pPr>
        <w:spacing w:line="240" w:lineRule="auto"/>
        <w:ind w:left="0" w:right="0" w:firstLine="0"/>
        <w:rPr>
          <w:szCs w:val="24"/>
        </w:rPr>
      </w:pPr>
    </w:p>
    <w:p w14:paraId="149532CC" w14:textId="77777777" w:rsidR="00434641" w:rsidRPr="004D35F3" w:rsidRDefault="002665B8" w:rsidP="00766811">
      <w:pPr>
        <w:spacing w:line="240" w:lineRule="auto"/>
        <w:ind w:left="0" w:right="0" w:firstLine="0"/>
        <w:rPr>
          <w:szCs w:val="24"/>
        </w:rPr>
      </w:pPr>
      <w:r w:rsidRPr="004D35F3">
        <w:rPr>
          <w:szCs w:val="24"/>
        </w:rPr>
        <w:t>Eelnõukohase seadusega muudetakse</w:t>
      </w:r>
      <w:r w:rsidR="00434641" w:rsidRPr="004D35F3">
        <w:rPr>
          <w:szCs w:val="24"/>
        </w:rPr>
        <w:t>:</w:t>
      </w:r>
    </w:p>
    <w:p w14:paraId="069F4D89" w14:textId="3219C520" w:rsidR="00434641" w:rsidRPr="004D35F3" w:rsidRDefault="00113714" w:rsidP="00766811">
      <w:pPr>
        <w:spacing w:line="240" w:lineRule="auto"/>
        <w:ind w:left="0" w:right="0" w:firstLine="0"/>
        <w:rPr>
          <w:szCs w:val="24"/>
        </w:rPr>
      </w:pPr>
      <w:r>
        <w:rPr>
          <w:szCs w:val="24"/>
        </w:rPr>
        <w:t xml:space="preserve">1) </w:t>
      </w:r>
      <w:r w:rsidR="00F25260" w:rsidRPr="004D35F3">
        <w:rPr>
          <w:szCs w:val="24"/>
        </w:rPr>
        <w:t>e</w:t>
      </w:r>
      <w:r w:rsidR="00434641" w:rsidRPr="004D35F3">
        <w:rPr>
          <w:szCs w:val="24"/>
        </w:rPr>
        <w:t>hitusseadustik</w:t>
      </w:r>
      <w:r w:rsidR="00F25260" w:rsidRPr="004D35F3">
        <w:rPr>
          <w:szCs w:val="24"/>
        </w:rPr>
        <w:t>k</w:t>
      </w:r>
      <w:r w:rsidR="00434641" w:rsidRPr="004D35F3">
        <w:rPr>
          <w:szCs w:val="24"/>
        </w:rPr>
        <w:t>u</w:t>
      </w:r>
      <w:r w:rsidR="00F25260" w:rsidRPr="004D35F3">
        <w:rPr>
          <w:szCs w:val="24"/>
        </w:rPr>
        <w:t xml:space="preserve"> redaktsioonis</w:t>
      </w:r>
      <w:r w:rsidR="00434641" w:rsidRPr="004D35F3">
        <w:rPr>
          <w:szCs w:val="24"/>
        </w:rPr>
        <w:t xml:space="preserve"> RT I, 30.06.2023, 3 </w:t>
      </w:r>
      <w:r w:rsidR="00F25260" w:rsidRPr="004D35F3">
        <w:rPr>
          <w:szCs w:val="24"/>
        </w:rPr>
        <w:t>(jõustub 01.01.2024)</w:t>
      </w:r>
      <w:r>
        <w:rPr>
          <w:szCs w:val="24"/>
        </w:rPr>
        <w:t>;</w:t>
      </w:r>
    </w:p>
    <w:p w14:paraId="2EB170DC" w14:textId="0B045880" w:rsidR="00434641" w:rsidRPr="004D35F3" w:rsidRDefault="00113714" w:rsidP="00766811">
      <w:pPr>
        <w:spacing w:line="240" w:lineRule="auto"/>
        <w:ind w:left="0" w:right="0" w:firstLine="0"/>
        <w:rPr>
          <w:szCs w:val="24"/>
        </w:rPr>
      </w:pPr>
      <w:r>
        <w:rPr>
          <w:szCs w:val="24"/>
        </w:rPr>
        <w:t xml:space="preserve">2) </w:t>
      </w:r>
      <w:r w:rsidR="00434641" w:rsidRPr="004D35F3">
        <w:rPr>
          <w:szCs w:val="24"/>
        </w:rPr>
        <w:t>halduskoostöö seadus</w:t>
      </w:r>
      <w:r w:rsidR="00F25260" w:rsidRPr="004D35F3">
        <w:rPr>
          <w:szCs w:val="24"/>
        </w:rPr>
        <w:t>t redaktsioonis RT I, 07.03.2023, 34 (jõustub 01.01.2024)</w:t>
      </w:r>
      <w:r>
        <w:rPr>
          <w:szCs w:val="24"/>
        </w:rPr>
        <w:t>;</w:t>
      </w:r>
    </w:p>
    <w:p w14:paraId="73A1C470" w14:textId="50FE02D9" w:rsidR="002665B8" w:rsidRPr="004D35F3" w:rsidRDefault="00113714" w:rsidP="00766811">
      <w:pPr>
        <w:spacing w:line="240" w:lineRule="auto"/>
        <w:ind w:left="0" w:right="0" w:firstLine="0"/>
        <w:rPr>
          <w:szCs w:val="24"/>
        </w:rPr>
      </w:pPr>
      <w:r>
        <w:rPr>
          <w:szCs w:val="24"/>
        </w:rPr>
        <w:t xml:space="preserve">3) </w:t>
      </w:r>
      <w:r w:rsidR="002665B8" w:rsidRPr="004D35F3">
        <w:rPr>
          <w:szCs w:val="24"/>
        </w:rPr>
        <w:t>veeseadus</w:t>
      </w:r>
      <w:r w:rsidR="00F25260" w:rsidRPr="004D35F3">
        <w:rPr>
          <w:szCs w:val="24"/>
        </w:rPr>
        <w:t>t redaktsioonis RT I, 30.06.2023, 10</w:t>
      </w:r>
      <w:r w:rsidR="005C059E">
        <w:rPr>
          <w:szCs w:val="24"/>
        </w:rPr>
        <w:t>2</w:t>
      </w:r>
      <w:r w:rsidR="00F25260" w:rsidRPr="004D35F3">
        <w:rPr>
          <w:szCs w:val="24"/>
        </w:rPr>
        <w:t xml:space="preserve"> (jõustub </w:t>
      </w:r>
      <w:r w:rsidR="005C059E">
        <w:rPr>
          <w:szCs w:val="24"/>
        </w:rPr>
        <w:t>12</w:t>
      </w:r>
      <w:r w:rsidR="00F25260" w:rsidRPr="004D35F3">
        <w:rPr>
          <w:szCs w:val="24"/>
        </w:rPr>
        <w:t>.01</w:t>
      </w:r>
      <w:r w:rsidR="002665B8" w:rsidRPr="004D35F3">
        <w:rPr>
          <w:szCs w:val="24"/>
        </w:rPr>
        <w:t>.</w:t>
      </w:r>
      <w:r>
        <w:rPr>
          <w:szCs w:val="24"/>
        </w:rPr>
        <w:t>2</w:t>
      </w:r>
      <w:r w:rsidR="00F25260" w:rsidRPr="004D35F3">
        <w:rPr>
          <w:szCs w:val="24"/>
        </w:rPr>
        <w:t>024)</w:t>
      </w:r>
      <w:r>
        <w:rPr>
          <w:szCs w:val="24"/>
        </w:rPr>
        <w:t>.</w:t>
      </w:r>
    </w:p>
    <w:p w14:paraId="3247F6D8" w14:textId="0DD58B86" w:rsidR="000C1A78" w:rsidRPr="004D35F3" w:rsidRDefault="000C1A78" w:rsidP="00766811">
      <w:pPr>
        <w:spacing w:after="0" w:line="240" w:lineRule="auto"/>
        <w:ind w:left="0" w:right="0" w:firstLine="0"/>
        <w:rPr>
          <w:szCs w:val="24"/>
        </w:rPr>
      </w:pPr>
    </w:p>
    <w:p w14:paraId="5730EC65" w14:textId="77777777" w:rsidR="00BE41D7" w:rsidRPr="004D35F3" w:rsidRDefault="00D34923" w:rsidP="00766811">
      <w:pPr>
        <w:pStyle w:val="Pealkiri1"/>
        <w:spacing w:after="14" w:line="240" w:lineRule="auto"/>
        <w:ind w:left="0" w:firstLine="0"/>
        <w:jc w:val="both"/>
        <w:rPr>
          <w:szCs w:val="24"/>
        </w:rPr>
      </w:pPr>
      <w:commentRangeStart w:id="3"/>
      <w:r w:rsidRPr="004D35F3">
        <w:rPr>
          <w:szCs w:val="24"/>
        </w:rPr>
        <w:t>2</w:t>
      </w:r>
      <w:r w:rsidR="006D0037" w:rsidRPr="004D35F3">
        <w:rPr>
          <w:szCs w:val="24"/>
        </w:rPr>
        <w:t>. Seaduse eesmärk</w:t>
      </w:r>
      <w:commentRangeEnd w:id="3"/>
      <w:r w:rsidR="00390216">
        <w:rPr>
          <w:rStyle w:val="Kommentaariviide"/>
          <w:b w:val="0"/>
        </w:rPr>
        <w:commentReference w:id="3"/>
      </w:r>
    </w:p>
    <w:p w14:paraId="5730EC66" w14:textId="0A19F548" w:rsidR="00BE41D7" w:rsidRPr="004D35F3" w:rsidRDefault="00BE41D7" w:rsidP="00766811">
      <w:pPr>
        <w:spacing w:after="0" w:line="240" w:lineRule="auto"/>
        <w:ind w:left="0" w:right="0" w:firstLine="0"/>
        <w:jc w:val="left"/>
        <w:rPr>
          <w:szCs w:val="24"/>
        </w:rPr>
      </w:pPr>
    </w:p>
    <w:p w14:paraId="6FC1A8BE" w14:textId="03813FCE" w:rsidR="00093158" w:rsidRPr="004D35F3" w:rsidRDefault="00F53D2F" w:rsidP="00766811">
      <w:pPr>
        <w:spacing w:line="240" w:lineRule="auto"/>
        <w:ind w:left="0" w:right="0" w:firstLine="0"/>
        <w:rPr>
          <w:szCs w:val="24"/>
        </w:rPr>
      </w:pPr>
      <w:commentRangeStart w:id="4"/>
      <w:r w:rsidRPr="004D35F3">
        <w:rPr>
          <w:szCs w:val="24"/>
        </w:rPr>
        <w:t xml:space="preserve">Eelnõukohase seadusega tehtavate muudatuste eesmärk on </w:t>
      </w:r>
      <w:r w:rsidR="00434641" w:rsidRPr="004D35F3">
        <w:rPr>
          <w:szCs w:val="24"/>
        </w:rPr>
        <w:t xml:space="preserve">vähendada puurkaevude ehitusloa taotlemisel halduskoormust ja </w:t>
      </w:r>
      <w:r w:rsidR="004B645A" w:rsidRPr="004D35F3">
        <w:rPr>
          <w:szCs w:val="24"/>
        </w:rPr>
        <w:t xml:space="preserve">seeläbi ka </w:t>
      </w:r>
      <w:r w:rsidR="00434641" w:rsidRPr="004D35F3">
        <w:rPr>
          <w:szCs w:val="24"/>
        </w:rPr>
        <w:t>Keskkonnaameti töökoormust.</w:t>
      </w:r>
      <w:commentRangeEnd w:id="4"/>
      <w:r w:rsidR="00390216">
        <w:rPr>
          <w:rStyle w:val="Kommentaariviide"/>
        </w:rPr>
        <w:commentReference w:id="4"/>
      </w:r>
    </w:p>
    <w:p w14:paraId="17895160" w14:textId="77777777" w:rsidR="00093158" w:rsidRPr="004D35F3" w:rsidRDefault="00093158" w:rsidP="00766811">
      <w:pPr>
        <w:spacing w:line="240" w:lineRule="auto"/>
        <w:ind w:left="0" w:right="0" w:firstLine="0"/>
        <w:rPr>
          <w:szCs w:val="24"/>
        </w:rPr>
      </w:pPr>
    </w:p>
    <w:p w14:paraId="5CAA49AD" w14:textId="24A6E763" w:rsidR="007331B6" w:rsidRPr="004D35F3" w:rsidRDefault="00434641" w:rsidP="00766811">
      <w:pPr>
        <w:spacing w:line="240" w:lineRule="auto"/>
        <w:ind w:left="0" w:right="0" w:firstLine="0"/>
        <w:rPr>
          <w:szCs w:val="24"/>
        </w:rPr>
      </w:pPr>
      <w:commentRangeStart w:id="5"/>
      <w:r w:rsidRPr="004D35F3">
        <w:rPr>
          <w:szCs w:val="24"/>
        </w:rPr>
        <w:t xml:space="preserve">Arvestades Vabariigi Valitsuse 22. novembri 2011. aasta määruse nr 180 „Hea õigusloome ja normitehnika eeskiri“ (edaspidi </w:t>
      </w:r>
      <w:r w:rsidRPr="004D35F3">
        <w:rPr>
          <w:i/>
          <w:iCs/>
          <w:szCs w:val="24"/>
        </w:rPr>
        <w:t>HÕNTE</w:t>
      </w:r>
      <w:r w:rsidRPr="004D35F3">
        <w:rPr>
          <w:szCs w:val="24"/>
        </w:rPr>
        <w:t>) § 1 lõike 2 punkti 5, ei koostatud enne seaduseelnõu ja seletuskirja koostamist eelnõu vajaduse kooskõlastamiseks ja õiguslike valikute selgitamiseks seaduseelnõu väljatöötamis</w:t>
      </w:r>
      <w:r w:rsidR="00113714">
        <w:rPr>
          <w:szCs w:val="24"/>
        </w:rPr>
        <w:t xml:space="preserve">e </w:t>
      </w:r>
      <w:r w:rsidRPr="004D35F3">
        <w:rPr>
          <w:szCs w:val="24"/>
        </w:rPr>
        <w:t>kavatsust.</w:t>
      </w:r>
      <w:commentRangeEnd w:id="5"/>
      <w:r w:rsidR="00390216">
        <w:rPr>
          <w:rStyle w:val="Kommentaariviide"/>
        </w:rPr>
        <w:commentReference w:id="5"/>
      </w:r>
    </w:p>
    <w:p w14:paraId="2DCEA238" w14:textId="77777777" w:rsidR="00434641" w:rsidRPr="004D35F3" w:rsidRDefault="00434641" w:rsidP="00766811">
      <w:pPr>
        <w:spacing w:line="240" w:lineRule="auto"/>
        <w:ind w:left="0" w:right="0" w:firstLine="0"/>
        <w:rPr>
          <w:szCs w:val="24"/>
        </w:rPr>
      </w:pPr>
    </w:p>
    <w:p w14:paraId="5730EC69" w14:textId="77777777" w:rsidR="004A5E38" w:rsidRPr="004D35F3" w:rsidRDefault="004A5E38" w:rsidP="00766811">
      <w:pPr>
        <w:spacing w:line="240" w:lineRule="auto"/>
        <w:ind w:left="0" w:right="0" w:firstLine="0"/>
        <w:rPr>
          <w:b/>
          <w:szCs w:val="24"/>
        </w:rPr>
      </w:pPr>
      <w:r w:rsidRPr="004D35F3">
        <w:rPr>
          <w:b/>
          <w:szCs w:val="24"/>
        </w:rPr>
        <w:t>3. Eelnõu sisu ja võrdlev analüüs</w:t>
      </w:r>
    </w:p>
    <w:p w14:paraId="46A87423" w14:textId="77777777" w:rsidR="00A72DAA" w:rsidRDefault="00A72DAA" w:rsidP="00766811">
      <w:pPr>
        <w:spacing w:line="240" w:lineRule="auto"/>
        <w:ind w:left="0" w:right="0" w:firstLine="0"/>
        <w:rPr>
          <w:szCs w:val="24"/>
        </w:rPr>
      </w:pPr>
    </w:p>
    <w:p w14:paraId="70E53856" w14:textId="6587B28C" w:rsidR="00B96EDE" w:rsidRDefault="00B96EDE" w:rsidP="00766811">
      <w:pPr>
        <w:spacing w:line="240" w:lineRule="auto"/>
        <w:ind w:left="0" w:right="0" w:firstLine="0"/>
        <w:rPr>
          <w:szCs w:val="24"/>
        </w:rPr>
      </w:pPr>
      <w:r>
        <w:rPr>
          <w:szCs w:val="24"/>
        </w:rPr>
        <w:t xml:space="preserve">Eelnõu koosneb </w:t>
      </w:r>
      <w:r w:rsidR="00480C16">
        <w:rPr>
          <w:szCs w:val="24"/>
        </w:rPr>
        <w:t xml:space="preserve">neljast </w:t>
      </w:r>
      <w:r>
        <w:rPr>
          <w:szCs w:val="24"/>
        </w:rPr>
        <w:t>paragrahvist.</w:t>
      </w:r>
    </w:p>
    <w:p w14:paraId="6CF66AB8" w14:textId="77777777" w:rsidR="00B96EDE" w:rsidRPr="004D35F3" w:rsidRDefault="00B96EDE" w:rsidP="00766811">
      <w:pPr>
        <w:spacing w:line="240" w:lineRule="auto"/>
        <w:ind w:left="0" w:right="0" w:firstLine="0"/>
        <w:rPr>
          <w:szCs w:val="24"/>
        </w:rPr>
      </w:pPr>
    </w:p>
    <w:p w14:paraId="765701C1" w14:textId="6EC29EE3" w:rsidR="00277865" w:rsidRPr="00DF3BFA" w:rsidRDefault="00277865" w:rsidP="00766811">
      <w:pPr>
        <w:spacing w:line="240" w:lineRule="auto"/>
        <w:ind w:left="0" w:right="0" w:firstLine="0"/>
        <w:rPr>
          <w:szCs w:val="24"/>
        </w:rPr>
      </w:pPr>
      <w:r w:rsidRPr="00DF3BFA">
        <w:rPr>
          <w:szCs w:val="24"/>
        </w:rPr>
        <w:t>Paragrahviga 1 muudetakse ehitusseadustikku.</w:t>
      </w:r>
      <w:r w:rsidR="00B96EDE" w:rsidRPr="00DF3BFA">
        <w:rPr>
          <w:szCs w:val="24"/>
        </w:rPr>
        <w:t xml:space="preserve"> Paragrahv koosneb </w:t>
      </w:r>
      <w:r w:rsidR="00181BAA" w:rsidRPr="00DF3BFA">
        <w:rPr>
          <w:szCs w:val="24"/>
        </w:rPr>
        <w:t>kümnest</w:t>
      </w:r>
      <w:r w:rsidR="00B96EDE" w:rsidRPr="00DF3BFA">
        <w:rPr>
          <w:szCs w:val="24"/>
        </w:rPr>
        <w:t xml:space="preserve"> punktist.</w:t>
      </w:r>
    </w:p>
    <w:p w14:paraId="181D921A" w14:textId="77777777" w:rsidR="00277865" w:rsidRPr="00F95921" w:rsidRDefault="00277865" w:rsidP="00766811">
      <w:pPr>
        <w:spacing w:line="240" w:lineRule="auto"/>
        <w:ind w:left="0" w:right="0" w:firstLine="0"/>
        <w:rPr>
          <w:b/>
          <w:bCs/>
          <w:szCs w:val="24"/>
        </w:rPr>
      </w:pPr>
    </w:p>
    <w:p w14:paraId="0F3EA0B8" w14:textId="5CEF8726" w:rsidR="002550C5" w:rsidRPr="004D35F3" w:rsidRDefault="002550C5" w:rsidP="00766811">
      <w:pPr>
        <w:spacing w:line="240" w:lineRule="auto"/>
        <w:ind w:left="0" w:right="0" w:firstLine="0"/>
        <w:rPr>
          <w:bCs/>
          <w:szCs w:val="24"/>
        </w:rPr>
      </w:pPr>
      <w:r w:rsidRPr="004D35F3">
        <w:rPr>
          <w:b/>
          <w:szCs w:val="24"/>
        </w:rPr>
        <w:t xml:space="preserve">Punktiga 1 </w:t>
      </w:r>
      <w:r w:rsidR="00277865" w:rsidRPr="004D35F3">
        <w:rPr>
          <w:bCs/>
          <w:szCs w:val="24"/>
        </w:rPr>
        <w:t>muudetakse ehitusseadustiku § 122 lõiget 2. Lõike</w:t>
      </w:r>
      <w:r w:rsidR="00113714">
        <w:rPr>
          <w:bCs/>
          <w:szCs w:val="24"/>
        </w:rPr>
        <w:t>st</w:t>
      </w:r>
      <w:r w:rsidR="00277865" w:rsidRPr="004D35F3">
        <w:rPr>
          <w:bCs/>
          <w:szCs w:val="24"/>
        </w:rPr>
        <w:t xml:space="preserve"> jäetakse välja viide §-le 124, sest puurkaevu ümber</w:t>
      </w:r>
      <w:r w:rsidR="008652FE">
        <w:rPr>
          <w:bCs/>
          <w:szCs w:val="24"/>
        </w:rPr>
        <w:t>ehitamisele</w:t>
      </w:r>
      <w:r w:rsidR="00277865" w:rsidRPr="004D35F3">
        <w:rPr>
          <w:bCs/>
          <w:szCs w:val="24"/>
        </w:rPr>
        <w:t xml:space="preserve"> ei ole asjakohane kohaldada puurkaevu ja -augu asukoha kooskõlastamise sätteid.</w:t>
      </w:r>
      <w:r w:rsidR="00C01545">
        <w:rPr>
          <w:bCs/>
          <w:szCs w:val="24"/>
        </w:rPr>
        <w:t xml:space="preserve"> Samuti viiakse muudetav säte kooskõlla </w:t>
      </w:r>
      <w:proofErr w:type="spellStart"/>
      <w:r w:rsidR="00C01545" w:rsidRPr="00C01545">
        <w:rPr>
          <w:bCs/>
          <w:szCs w:val="24"/>
        </w:rPr>
        <w:t>EhS</w:t>
      </w:r>
      <w:proofErr w:type="spellEnd"/>
      <w:r w:rsidR="00C01545" w:rsidRPr="00C01545">
        <w:rPr>
          <w:bCs/>
          <w:szCs w:val="24"/>
        </w:rPr>
        <w:t xml:space="preserve"> üldosa §</w:t>
      </w:r>
      <w:r w:rsidR="00C01545">
        <w:rPr>
          <w:bCs/>
          <w:szCs w:val="24"/>
        </w:rPr>
        <w:t>-ga</w:t>
      </w:r>
      <w:r w:rsidR="00C01545" w:rsidRPr="00C01545">
        <w:rPr>
          <w:bCs/>
          <w:szCs w:val="24"/>
        </w:rPr>
        <w:t xml:space="preserve"> 4 ning </w:t>
      </w:r>
      <w:proofErr w:type="spellStart"/>
      <w:r w:rsidR="00C01545" w:rsidRPr="00C01545">
        <w:rPr>
          <w:bCs/>
          <w:szCs w:val="24"/>
        </w:rPr>
        <w:t>EhS</w:t>
      </w:r>
      <w:proofErr w:type="spellEnd"/>
      <w:r w:rsidR="00C01545" w:rsidRPr="00C01545">
        <w:rPr>
          <w:bCs/>
          <w:szCs w:val="24"/>
        </w:rPr>
        <w:t xml:space="preserve"> lisa 1 ja lisa 2 jaotise</w:t>
      </w:r>
      <w:r w:rsidR="00C01545">
        <w:rPr>
          <w:bCs/>
          <w:szCs w:val="24"/>
        </w:rPr>
        <w:t>ga</w:t>
      </w:r>
      <w:r w:rsidR="00C01545" w:rsidRPr="00C01545">
        <w:rPr>
          <w:bCs/>
          <w:szCs w:val="24"/>
        </w:rPr>
        <w:t xml:space="preserve"> „muud vee-ehitised“</w:t>
      </w:r>
      <w:r w:rsidR="00C01545">
        <w:rPr>
          <w:bCs/>
          <w:szCs w:val="24"/>
        </w:rPr>
        <w:t xml:space="preserve"> kus</w:t>
      </w:r>
      <w:r w:rsidR="00C01545" w:rsidRPr="00C01545">
        <w:rPr>
          <w:bCs/>
          <w:szCs w:val="24"/>
        </w:rPr>
        <w:t xml:space="preserve"> kasutatakse mh mõistet „ümberehitamine“.</w:t>
      </w:r>
    </w:p>
    <w:p w14:paraId="154ACF59" w14:textId="77777777" w:rsidR="00430712" w:rsidRPr="004D35F3" w:rsidRDefault="00430712" w:rsidP="00766811">
      <w:pPr>
        <w:spacing w:line="240" w:lineRule="auto"/>
        <w:ind w:left="0" w:right="0" w:firstLine="0"/>
        <w:rPr>
          <w:szCs w:val="24"/>
        </w:rPr>
      </w:pPr>
    </w:p>
    <w:p w14:paraId="0235D56E" w14:textId="0E460211" w:rsidR="00C01545" w:rsidRPr="00C01545" w:rsidRDefault="00C01545" w:rsidP="00766811">
      <w:pPr>
        <w:spacing w:line="240" w:lineRule="auto"/>
        <w:ind w:left="0" w:right="0" w:firstLine="0"/>
        <w:rPr>
          <w:szCs w:val="24"/>
        </w:rPr>
      </w:pPr>
      <w:r>
        <w:rPr>
          <w:b/>
          <w:bCs/>
          <w:szCs w:val="24"/>
        </w:rPr>
        <w:t xml:space="preserve">Punktiga 2 </w:t>
      </w:r>
      <w:r w:rsidRPr="00C01545">
        <w:rPr>
          <w:szCs w:val="24"/>
        </w:rPr>
        <w:t xml:space="preserve">muudetakse </w:t>
      </w:r>
      <w:proofErr w:type="spellStart"/>
      <w:r w:rsidRPr="00C01545">
        <w:rPr>
          <w:szCs w:val="24"/>
        </w:rPr>
        <w:t>EhS</w:t>
      </w:r>
      <w:proofErr w:type="spellEnd"/>
      <w:r w:rsidRPr="00C01545">
        <w:rPr>
          <w:szCs w:val="24"/>
        </w:rPr>
        <w:t xml:space="preserve"> § 123 lõiget 3.</w:t>
      </w:r>
      <w:r>
        <w:rPr>
          <w:szCs w:val="24"/>
        </w:rPr>
        <w:t xml:space="preserve"> Sättest jäetakse välja </w:t>
      </w:r>
      <w:r w:rsidRPr="00C01545">
        <w:rPr>
          <w:szCs w:val="24"/>
        </w:rPr>
        <w:t>tekstiosa „puurkaevu või -augu ümbertegemine</w:t>
      </w:r>
      <w:r>
        <w:rPr>
          <w:szCs w:val="24"/>
        </w:rPr>
        <w:t>,“. Selgitus on eelmises punktis.</w:t>
      </w:r>
    </w:p>
    <w:p w14:paraId="08248A6C" w14:textId="77777777" w:rsidR="00C01545" w:rsidRDefault="00C01545" w:rsidP="00766811">
      <w:pPr>
        <w:spacing w:line="240" w:lineRule="auto"/>
        <w:ind w:left="0" w:right="0" w:firstLine="0"/>
        <w:rPr>
          <w:b/>
          <w:bCs/>
          <w:szCs w:val="24"/>
        </w:rPr>
      </w:pPr>
    </w:p>
    <w:p w14:paraId="1E7C76E0" w14:textId="5A483C00" w:rsidR="009A7D01" w:rsidRDefault="009A7D01" w:rsidP="00766811">
      <w:pPr>
        <w:spacing w:line="240" w:lineRule="auto"/>
        <w:ind w:left="0" w:right="0" w:firstLine="0"/>
        <w:rPr>
          <w:szCs w:val="24"/>
        </w:rPr>
      </w:pPr>
      <w:r w:rsidRPr="004D35F3">
        <w:rPr>
          <w:b/>
          <w:bCs/>
          <w:szCs w:val="24"/>
        </w:rPr>
        <w:t xml:space="preserve">Punktiga </w:t>
      </w:r>
      <w:r w:rsidR="00C01545">
        <w:rPr>
          <w:b/>
          <w:bCs/>
          <w:szCs w:val="24"/>
        </w:rPr>
        <w:t>3</w:t>
      </w:r>
      <w:r w:rsidRPr="004D35F3">
        <w:rPr>
          <w:szCs w:val="24"/>
        </w:rPr>
        <w:t xml:space="preserve"> </w:t>
      </w:r>
      <w:r w:rsidR="00AC255B" w:rsidRPr="004D35F3">
        <w:rPr>
          <w:szCs w:val="24"/>
        </w:rPr>
        <w:t>muudetakse ehitusseadustiku § 124 lõi</w:t>
      </w:r>
      <w:r w:rsidR="00113714">
        <w:rPr>
          <w:szCs w:val="24"/>
        </w:rPr>
        <w:t>get</w:t>
      </w:r>
      <w:r w:rsidR="00AC255B" w:rsidRPr="004D35F3">
        <w:rPr>
          <w:szCs w:val="24"/>
        </w:rPr>
        <w:t xml:space="preserve"> 2</w:t>
      </w:r>
      <w:r w:rsidR="00113714">
        <w:rPr>
          <w:szCs w:val="24"/>
        </w:rPr>
        <w:t>, asendades tekstiosa</w:t>
      </w:r>
      <w:r w:rsidR="00AC255B" w:rsidRPr="004D35F3">
        <w:rPr>
          <w:szCs w:val="24"/>
        </w:rPr>
        <w:t xml:space="preserve"> </w:t>
      </w:r>
      <w:r w:rsidR="00AC255B" w:rsidRPr="004D35F3">
        <w:rPr>
          <w:i/>
          <w:iCs/>
          <w:szCs w:val="24"/>
        </w:rPr>
        <w:t>ühisveevärgi ja -kanalisatsiooni arengukava</w:t>
      </w:r>
      <w:r w:rsidR="00AC255B" w:rsidRPr="004D35F3">
        <w:rPr>
          <w:szCs w:val="24"/>
        </w:rPr>
        <w:t xml:space="preserve"> </w:t>
      </w:r>
      <w:r w:rsidR="00113714">
        <w:rPr>
          <w:szCs w:val="24"/>
        </w:rPr>
        <w:t>ü</w:t>
      </w:r>
      <w:r w:rsidR="00AC255B" w:rsidRPr="004D35F3">
        <w:rPr>
          <w:szCs w:val="24"/>
        </w:rPr>
        <w:t xml:space="preserve">hisveevärgi ja -kanalisatsiooni seaduse </w:t>
      </w:r>
      <w:r w:rsidR="00113714">
        <w:rPr>
          <w:szCs w:val="24"/>
        </w:rPr>
        <w:t>kohase</w:t>
      </w:r>
      <w:r w:rsidR="00AC255B" w:rsidRPr="004D35F3">
        <w:rPr>
          <w:szCs w:val="24"/>
        </w:rPr>
        <w:t xml:space="preserve"> sõnastus</w:t>
      </w:r>
      <w:r w:rsidR="00113714">
        <w:rPr>
          <w:szCs w:val="24"/>
        </w:rPr>
        <w:t>ega</w:t>
      </w:r>
      <w:r w:rsidR="00AC255B" w:rsidRPr="004D35F3">
        <w:rPr>
          <w:szCs w:val="24"/>
        </w:rPr>
        <w:t xml:space="preserve"> </w:t>
      </w:r>
      <w:r w:rsidR="00AC255B" w:rsidRPr="004D35F3">
        <w:rPr>
          <w:i/>
          <w:iCs/>
          <w:szCs w:val="24"/>
        </w:rPr>
        <w:t>ühisveevärgi ja -kanalisatsiooni arendamise kava</w:t>
      </w:r>
      <w:r w:rsidR="00AC255B" w:rsidRPr="004D35F3">
        <w:rPr>
          <w:szCs w:val="24"/>
        </w:rPr>
        <w:t>.</w:t>
      </w:r>
    </w:p>
    <w:p w14:paraId="0961E69F" w14:textId="77777777" w:rsidR="000C221F" w:rsidRDefault="000C221F" w:rsidP="00766811">
      <w:pPr>
        <w:spacing w:line="240" w:lineRule="auto"/>
        <w:ind w:left="0" w:right="0" w:firstLine="0"/>
        <w:rPr>
          <w:szCs w:val="24"/>
        </w:rPr>
      </w:pPr>
    </w:p>
    <w:p w14:paraId="6E932FE0" w14:textId="0113AD65" w:rsidR="008F512A" w:rsidRDefault="000C221F" w:rsidP="6C888D94">
      <w:pPr>
        <w:spacing w:line="240" w:lineRule="auto"/>
        <w:ind w:left="0" w:right="0" w:firstLine="0"/>
      </w:pPr>
      <w:r w:rsidRPr="6C888D94">
        <w:rPr>
          <w:b/>
          <w:bCs/>
        </w:rPr>
        <w:t>Punkti</w:t>
      </w:r>
      <w:r w:rsidR="002A01FF" w:rsidRPr="6C888D94">
        <w:rPr>
          <w:b/>
          <w:bCs/>
        </w:rPr>
        <w:t>de</w:t>
      </w:r>
      <w:r w:rsidRPr="6C888D94">
        <w:rPr>
          <w:b/>
          <w:bCs/>
        </w:rPr>
        <w:t>ga</w:t>
      </w:r>
      <w:r w:rsidR="008C5797" w:rsidRPr="6C888D94">
        <w:rPr>
          <w:b/>
          <w:bCs/>
        </w:rPr>
        <w:t xml:space="preserve"> 4</w:t>
      </w:r>
      <w:r w:rsidR="002A01FF" w:rsidRPr="6C888D94">
        <w:rPr>
          <w:b/>
          <w:bCs/>
        </w:rPr>
        <w:t xml:space="preserve"> ja 5</w:t>
      </w:r>
      <w:r>
        <w:t xml:space="preserve"> sätestatakse puurkaevu või -augu omanikujärelevalve tegija pädevus. Kehtiva ehitusseadustiku järgi võib omanik (puurkaevu tellija) ise teha omanikujärelevalvet või siis tellib selle teenusena sisse. Juhul, kui omanik tellib omanikujärelevalve teenusena, peab omanikujärelevalve tegija omama vastavat kvalifikatsiooni. </w:t>
      </w:r>
      <w:r w:rsidR="008F512A">
        <w:t xml:space="preserve">Kehtiva </w:t>
      </w:r>
      <w:proofErr w:type="spellStart"/>
      <w:r w:rsidR="008F512A">
        <w:t>EhSi</w:t>
      </w:r>
      <w:proofErr w:type="spellEnd"/>
      <w:r w:rsidR="008F512A">
        <w:t xml:space="preserve"> järgi Keskkonnaamet kooskõlastab kõikide puurkaevude ja -aukude rajamise ehitusloa taotlused ja ehitusprojektid</w:t>
      </w:r>
      <w:ins w:id="6" w:author="Mari Käbi" w:date="2023-12-12T09:33:00Z">
        <w:r w:rsidR="008D08A2">
          <w:t>.</w:t>
        </w:r>
      </w:ins>
      <w:r w:rsidR="008F512A">
        <w:t xml:space="preserve"> See ei ole otstarbekas, kuna rajatavate puurkaevude ja -aukude arv on väga suur ja kõikidel juhtumitel ei ole vaja Keskkonnaametil sekkuda. Eelnõukohase seadusega on kavas sätestada, et osa puurkaevusid ja -auke Keskkonnaamet enam ei kooskõlasta (eelnõu § 1 punktid 6 ja 7). Selleks, et tagada puurkaevude ja -aukude nõuetele vastav ehitamine on vaja, et omanikujärelevalvet teeks pädev isik. Praktikas on esinenud probleeme, et kui omanikujärelevalvet teeb isik, kellel ei ole vastavat kvalifikatsiooni, siis ehitatud kaev ei vasta sageli nõuetele ja sellisest kaevust ei saada kraani kaudu joogivee nõuetele vastavat vett. Selle probleemi lahendamiseks on kavas piiritleda omanikujärelevalve tegijate ringi vastavate kvalifikatsiooni</w:t>
      </w:r>
      <w:del w:id="7" w:author="Mari Käbi" w:date="2023-12-12T09:34:00Z">
        <w:r w:rsidR="008F512A" w:rsidDel="008D08A2">
          <w:delText xml:space="preserve"> </w:delText>
        </w:r>
      </w:del>
      <w:r w:rsidR="008F512A">
        <w:t xml:space="preserve">nõuetega. </w:t>
      </w:r>
    </w:p>
    <w:p w14:paraId="1D3F28F9" w14:textId="51AAE64E" w:rsidR="6C888D94" w:rsidRDefault="00181BAA" w:rsidP="6C888D94">
      <w:pPr>
        <w:spacing w:line="240" w:lineRule="auto"/>
        <w:ind w:left="0" w:right="0" w:firstLine="0"/>
      </w:pPr>
      <w:proofErr w:type="spellStart"/>
      <w:r>
        <w:t>EhSi</w:t>
      </w:r>
      <w:proofErr w:type="spellEnd"/>
      <w:r>
        <w:t xml:space="preserve"> §</w:t>
      </w:r>
      <w:r w:rsidR="0037503A">
        <w:t>-i</w:t>
      </w:r>
      <w:r>
        <w:t xml:space="preserve"> 125 täiendatakse uue lõikega 3,  mille kohaselt </w:t>
      </w:r>
      <w:r w:rsidR="0037503A">
        <w:t>p</w:t>
      </w:r>
      <w:r>
        <w:t>uurkaevu- ja augu ehitamise omanikujärelevalvet võib teha üksnes</w:t>
      </w:r>
      <w:r w:rsidR="00D841A8">
        <w:t xml:space="preserve"> kvalifikatsiooninõuetele vastav isik. </w:t>
      </w:r>
      <w:r>
        <w:t xml:space="preserve"> </w:t>
      </w:r>
    </w:p>
    <w:p w14:paraId="5A943CC6" w14:textId="24963685" w:rsidR="42640D16" w:rsidRDefault="22D1CB52" w:rsidP="6C888D94">
      <w:pPr>
        <w:spacing w:line="240" w:lineRule="auto"/>
        <w:ind w:left="0" w:right="0" w:firstLine="0"/>
      </w:pPr>
      <w:r>
        <w:t>Uue nõudega</w:t>
      </w:r>
      <w:r w:rsidR="005AE229">
        <w:t xml:space="preserve"> on kavas</w:t>
      </w:r>
      <w:r w:rsidR="4AFCA6F5">
        <w:t xml:space="preserve"> parandada </w:t>
      </w:r>
      <w:r w:rsidR="005AE229">
        <w:t>puurkaevu- või augu ehituskvalit</w:t>
      </w:r>
      <w:r w:rsidR="4F745BC8">
        <w:t xml:space="preserve">eeti, mis siiani on ebaühtlane sõltuvalt projekteerija ja </w:t>
      </w:r>
      <w:proofErr w:type="spellStart"/>
      <w:r w:rsidR="4F745BC8">
        <w:t>puurija</w:t>
      </w:r>
      <w:proofErr w:type="spellEnd"/>
      <w:r w:rsidR="4F745BC8">
        <w:t xml:space="preserve"> oskustest ja kogemustest. Siiani on puurkaevude kvaliteedi eest vastutavad peamiselt nemad koos</w:t>
      </w:r>
      <w:r w:rsidR="004965CF">
        <w:t xml:space="preserve"> puur</w:t>
      </w:r>
      <w:r w:rsidR="001610CB">
        <w:t>kaevu</w:t>
      </w:r>
      <w:r w:rsidR="004965CF">
        <w:t xml:space="preserve"> või</w:t>
      </w:r>
      <w:r w:rsidR="001610CB">
        <w:t xml:space="preserve"> </w:t>
      </w:r>
      <w:r w:rsidR="00E75C3A">
        <w:t>-</w:t>
      </w:r>
      <w:r w:rsidR="001610CB">
        <w:t>augu tellijaga</w:t>
      </w:r>
      <w:r w:rsidR="4F745BC8">
        <w:t xml:space="preserve"> </w:t>
      </w:r>
      <w:r w:rsidR="001610CB">
        <w:t>(</w:t>
      </w:r>
      <w:r w:rsidR="4F745BC8">
        <w:t>omanikuga</w:t>
      </w:r>
      <w:r w:rsidR="001610CB">
        <w:t>)</w:t>
      </w:r>
      <w:r w:rsidR="4F745BC8">
        <w:t xml:space="preserve">. Praktika on näidanud, et omanik ei </w:t>
      </w:r>
      <w:r w:rsidR="00D841A8">
        <w:t>pruugi olla</w:t>
      </w:r>
      <w:r w:rsidR="4F745BC8">
        <w:t xml:space="preserve"> pädev p</w:t>
      </w:r>
      <w:r w:rsidR="4491B863">
        <w:t>uurkaevu või -augu omanikujärelevalvet tegema.</w:t>
      </w:r>
    </w:p>
    <w:p w14:paraId="5D1B0233" w14:textId="6F69952F" w:rsidR="6C888D94" w:rsidRDefault="008F512A" w:rsidP="6C888D94">
      <w:pPr>
        <w:spacing w:line="240" w:lineRule="auto"/>
        <w:ind w:left="0" w:right="0" w:firstLine="0"/>
      </w:pPr>
      <w:r>
        <w:t>Eelnõu kohaselt</w:t>
      </w:r>
      <w:r w:rsidR="0053766E">
        <w:t xml:space="preserve"> saaks teha omanikujärelevalvet kutsega isikud, kellel on omanikujärelevalve kutses selline pädevus antud. </w:t>
      </w:r>
      <w:r w:rsidR="00D841A8">
        <w:t>Eelnõu koostaja</w:t>
      </w:r>
      <w:r w:rsidR="00280ABF">
        <w:t>te</w:t>
      </w:r>
      <w:r w:rsidR="00D841A8">
        <w:t xml:space="preserve"> hinnangul on </w:t>
      </w:r>
      <w:r w:rsidR="0053766E">
        <w:t xml:space="preserve">lisaks </w:t>
      </w:r>
      <w:r w:rsidR="00D841A8">
        <w:t>pädevus puurkaevude omanikujärelevalve teostamiseks järgmistel kutse</w:t>
      </w:r>
      <w:r w:rsidR="0053766E">
        <w:t xml:space="preserve"> või tegevusloa omajatel: veevarustuse- ja kanalisatsiooniinsener, mäeinsener ja puurkaevu ja -augu ning maasoojussüsteemi puurkaevu ja -augu projekteerija. </w:t>
      </w:r>
    </w:p>
    <w:p w14:paraId="36698C57" w14:textId="3BFEA0BE" w:rsidR="000C221F" w:rsidRDefault="00E1147D" w:rsidP="000C221F">
      <w:pPr>
        <w:spacing w:line="240" w:lineRule="auto"/>
        <w:ind w:left="0" w:right="0" w:firstLine="0"/>
      </w:pPr>
      <w:r>
        <w:t xml:space="preserve">Nimetatud kutsete </w:t>
      </w:r>
      <w:r w:rsidR="6DC9A68F">
        <w:t xml:space="preserve">ja tegevusloa </w:t>
      </w:r>
      <w:r>
        <w:t xml:space="preserve">omajatel on teadmised puurkaevude ja -aukude rajamise tehnoloogiatest ja konstruktsioonidest, </w:t>
      </w:r>
      <w:r w:rsidR="00491170">
        <w:t>v</w:t>
      </w:r>
      <w:r>
        <w:t>eevarustuse ehitiste projekteerimisest ja rajamisest</w:t>
      </w:r>
      <w:r w:rsidR="00491170">
        <w:t>,</w:t>
      </w:r>
      <w:r>
        <w:t xml:space="preserve"> </w:t>
      </w:r>
      <w:r w:rsidR="00491170">
        <w:t xml:space="preserve">puurimistöödest, </w:t>
      </w:r>
      <w:r>
        <w:t xml:space="preserve">oskavad lugeda projekte </w:t>
      </w:r>
      <w:r w:rsidR="00491170">
        <w:t>ning</w:t>
      </w:r>
      <w:r>
        <w:t xml:space="preserve"> valdavad </w:t>
      </w:r>
      <w:proofErr w:type="spellStart"/>
      <w:r>
        <w:t>üldteadmisi</w:t>
      </w:r>
      <w:proofErr w:type="spellEnd"/>
      <w:r>
        <w:t xml:space="preserve"> ehitamisest.</w:t>
      </w:r>
      <w:r w:rsidR="0053766E">
        <w:t xml:space="preserve"> Selleks, et muudatus jõustuks</w:t>
      </w:r>
      <w:ins w:id="8" w:author="Mari Käbi" w:date="2023-12-12T09:39:00Z">
        <w:r w:rsidR="008D08A2">
          <w:t>,</w:t>
        </w:r>
      </w:ins>
      <w:r w:rsidR="0053766E">
        <w:t xml:space="preserve"> on vaja muuta kutsestandardeid. </w:t>
      </w:r>
    </w:p>
    <w:p w14:paraId="5CB65374" w14:textId="77777777" w:rsidR="00EC4AE8" w:rsidRDefault="00EC4AE8" w:rsidP="000C221F">
      <w:pPr>
        <w:spacing w:line="240" w:lineRule="auto"/>
        <w:ind w:left="0" w:right="0" w:firstLine="0"/>
        <w:rPr>
          <w:bCs/>
          <w:szCs w:val="24"/>
        </w:rPr>
      </w:pPr>
    </w:p>
    <w:p w14:paraId="0FFB8F07" w14:textId="3D166B00" w:rsidR="00A138EE" w:rsidRDefault="000C221F" w:rsidP="00766811">
      <w:pPr>
        <w:spacing w:line="240" w:lineRule="auto"/>
        <w:ind w:left="0" w:right="0" w:firstLine="0"/>
        <w:rPr>
          <w:color w:val="202020"/>
        </w:rPr>
      </w:pPr>
      <w:r w:rsidRPr="6C888D94">
        <w:t xml:space="preserve">Omanikujärelevalve tegija on tellija esindaja ehitustööde tegemisel, kuid sõltumatuse tagamiseks kehtivad talle ka õigusaktidest tulenevad nõuded, mida tuleb täita (puuduste avastamise korral teavituskohustus, nõuetele mittevastavate ehitustööde peatamine vms). Kehtiv omanikujärelevalve tegemise kord (majandus- ja taristuministri </w:t>
      </w:r>
      <w:r w:rsidRPr="6C888D94">
        <w:rPr>
          <w:color w:val="202020"/>
          <w:shd w:val="clear" w:color="auto" w:fill="FFFFFF"/>
        </w:rPr>
        <w:t xml:space="preserve">02.07.2015 </w:t>
      </w:r>
      <w:r w:rsidRPr="6C888D94">
        <w:t xml:space="preserve">määrus </w:t>
      </w:r>
      <w:r w:rsidRPr="6C888D94">
        <w:rPr>
          <w:color w:val="202020"/>
          <w:shd w:val="clear" w:color="auto" w:fill="FFFFFF"/>
        </w:rPr>
        <w:t xml:space="preserve">nr 80) </w:t>
      </w:r>
      <w:r w:rsidR="00B1740E" w:rsidRPr="6C888D94">
        <w:rPr>
          <w:color w:val="202020"/>
          <w:shd w:val="clear" w:color="auto" w:fill="FFFFFF"/>
        </w:rPr>
        <w:t xml:space="preserve">ei sobi </w:t>
      </w:r>
      <w:r w:rsidR="00B1740E" w:rsidRPr="6C888D94">
        <w:rPr>
          <w:color w:val="202020"/>
          <w:shd w:val="clear" w:color="auto" w:fill="FFFFFF"/>
        </w:rPr>
        <w:lastRenderedPageBreak/>
        <w:t>puurkaevude ja -aukude omanikujärelevalve tegemiseks, kuna on liiga avar ja mitmed sätted pole seetõttu asjakohased.</w:t>
      </w:r>
      <w:r w:rsidR="0C8742F9" w:rsidRPr="6C888D94">
        <w:rPr>
          <w:color w:val="202020"/>
          <w:shd w:val="clear" w:color="auto" w:fill="FFFFFF"/>
        </w:rPr>
        <w:t xml:space="preserve"> Kavas on kehtivat omanikujärelevalve korda täiendada puurkaevu  või </w:t>
      </w:r>
      <w:r w:rsidR="005426A9">
        <w:rPr>
          <w:color w:val="202020"/>
          <w:shd w:val="clear" w:color="auto" w:fill="FFFFFF"/>
        </w:rPr>
        <w:noBreakHyphen/>
      </w:r>
      <w:r w:rsidR="0C8742F9" w:rsidRPr="6C888D94">
        <w:rPr>
          <w:color w:val="202020"/>
          <w:shd w:val="clear" w:color="auto" w:fill="FFFFFF"/>
        </w:rPr>
        <w:t>augu rajamise järelevalve erisustega.</w:t>
      </w:r>
      <w:r w:rsidR="00B1740E" w:rsidRPr="6C888D94">
        <w:rPr>
          <w:color w:val="202020"/>
          <w:shd w:val="clear" w:color="auto" w:fill="FFFFFF"/>
        </w:rPr>
        <w:t xml:space="preserve"> </w:t>
      </w:r>
    </w:p>
    <w:p w14:paraId="7BA3ACBC" w14:textId="77777777" w:rsidR="0053766E" w:rsidRPr="004D35F3" w:rsidRDefault="0053766E" w:rsidP="00766811">
      <w:pPr>
        <w:spacing w:line="240" w:lineRule="auto"/>
        <w:ind w:left="0" w:right="0" w:firstLine="0"/>
      </w:pPr>
    </w:p>
    <w:p w14:paraId="4651B2D9" w14:textId="26C31BA5" w:rsidR="009A7D01" w:rsidRPr="004D35F3" w:rsidRDefault="00A138EE" w:rsidP="00766811">
      <w:pPr>
        <w:spacing w:line="240" w:lineRule="auto"/>
        <w:ind w:left="0" w:right="0" w:firstLine="0"/>
        <w:rPr>
          <w:szCs w:val="24"/>
        </w:rPr>
      </w:pPr>
      <w:r w:rsidRPr="004D35F3">
        <w:rPr>
          <w:b/>
          <w:bCs/>
          <w:szCs w:val="24"/>
        </w:rPr>
        <w:t xml:space="preserve">Punktiga </w:t>
      </w:r>
      <w:r w:rsidR="00425A3B">
        <w:rPr>
          <w:b/>
          <w:bCs/>
          <w:szCs w:val="24"/>
        </w:rPr>
        <w:t>6</w:t>
      </w:r>
      <w:r w:rsidRPr="004D35F3">
        <w:rPr>
          <w:szCs w:val="24"/>
        </w:rPr>
        <w:t xml:space="preserve"> muudetakse </w:t>
      </w:r>
      <w:r w:rsidR="00AC255B" w:rsidRPr="004D35F3">
        <w:rPr>
          <w:szCs w:val="24"/>
        </w:rPr>
        <w:t>ehitusseadustiku § 126 esimest lõiget.</w:t>
      </w:r>
    </w:p>
    <w:p w14:paraId="7F53C59D" w14:textId="327079B1" w:rsidR="00050206" w:rsidRPr="00A52A36" w:rsidRDefault="00050206" w:rsidP="00881148">
      <w:pPr>
        <w:spacing w:after="0" w:line="240" w:lineRule="auto"/>
        <w:ind w:left="0" w:right="0" w:firstLine="0"/>
        <w:rPr>
          <w:rFonts w:eastAsiaTheme="minorHAnsi"/>
          <w:color w:val="auto"/>
          <w:szCs w:val="24"/>
          <w:lang w:eastAsia="en-US"/>
        </w:rPr>
      </w:pPr>
      <w:r w:rsidRPr="00A52A36">
        <w:rPr>
          <w:rFonts w:eastAsiaTheme="minorHAnsi"/>
          <w:color w:val="auto"/>
          <w:szCs w:val="24"/>
          <w:lang w:eastAsia="en-US"/>
        </w:rPr>
        <w:t>E</w:t>
      </w:r>
      <w:r w:rsidRPr="004D35F3">
        <w:rPr>
          <w:rFonts w:eastAsiaTheme="minorHAnsi"/>
          <w:color w:val="auto"/>
          <w:szCs w:val="24"/>
          <w:lang w:eastAsia="en-US"/>
        </w:rPr>
        <w:t xml:space="preserve">elnõu kohaselt vaatab </w:t>
      </w:r>
      <w:r w:rsidRPr="00A52A36">
        <w:rPr>
          <w:rFonts w:eastAsiaTheme="minorHAnsi"/>
          <w:color w:val="auto"/>
          <w:szCs w:val="24"/>
          <w:lang w:eastAsia="en-US"/>
        </w:rPr>
        <w:t xml:space="preserve">Keskkonnaamet edaspidi läbi </w:t>
      </w:r>
      <w:r w:rsidRPr="004D35F3">
        <w:rPr>
          <w:rFonts w:eastAsiaTheme="minorHAnsi"/>
          <w:color w:val="auto"/>
          <w:szCs w:val="24"/>
          <w:lang w:eastAsia="en-US"/>
        </w:rPr>
        <w:t xml:space="preserve">ja kooskõlastab ainult </w:t>
      </w:r>
      <w:r w:rsidRPr="00A52A36">
        <w:rPr>
          <w:rFonts w:eastAsiaTheme="minorHAnsi"/>
          <w:color w:val="auto"/>
          <w:szCs w:val="24"/>
          <w:lang w:eastAsia="en-US"/>
        </w:rPr>
        <w:t xml:space="preserve">nende puurkaevude ja </w:t>
      </w:r>
      <w:r w:rsidRPr="004D35F3">
        <w:rPr>
          <w:rFonts w:eastAsiaTheme="minorHAnsi"/>
          <w:color w:val="auto"/>
          <w:szCs w:val="24"/>
          <w:lang w:eastAsia="en-US"/>
        </w:rPr>
        <w:t>-</w:t>
      </w:r>
      <w:r w:rsidRPr="00A52A36">
        <w:rPr>
          <w:rFonts w:eastAsiaTheme="minorHAnsi"/>
          <w:color w:val="auto"/>
          <w:szCs w:val="24"/>
          <w:lang w:eastAsia="en-US"/>
        </w:rPr>
        <w:t xml:space="preserve">aukude </w:t>
      </w:r>
      <w:r w:rsidRPr="004D35F3">
        <w:rPr>
          <w:rFonts w:eastAsiaTheme="minorHAnsi"/>
          <w:color w:val="auto"/>
          <w:szCs w:val="24"/>
          <w:lang w:eastAsia="en-US"/>
        </w:rPr>
        <w:t xml:space="preserve">ehitusloa taotlused ja </w:t>
      </w:r>
      <w:r w:rsidRPr="00A52A36">
        <w:rPr>
          <w:rFonts w:eastAsiaTheme="minorHAnsi"/>
          <w:color w:val="auto"/>
          <w:szCs w:val="24"/>
          <w:lang w:eastAsia="en-US"/>
        </w:rPr>
        <w:t xml:space="preserve">projektid, mille rajamise, ümberehitamise ja kaasnevad suuremad riskid põhjaveele. </w:t>
      </w:r>
      <w:r w:rsidRPr="004D35F3">
        <w:rPr>
          <w:rFonts w:eastAsiaTheme="minorHAnsi"/>
          <w:color w:val="auto"/>
          <w:szCs w:val="24"/>
          <w:lang w:eastAsia="en-US"/>
        </w:rPr>
        <w:t xml:space="preserve">Selliste </w:t>
      </w:r>
      <w:r w:rsidRPr="006344B7">
        <w:rPr>
          <w:rFonts w:eastAsiaTheme="minorHAnsi"/>
          <w:color w:val="auto"/>
          <w:szCs w:val="24"/>
          <w:lang w:eastAsia="en-US"/>
        </w:rPr>
        <w:t>kriteeriumite</w:t>
      </w:r>
      <w:r w:rsidRPr="00A52A36">
        <w:rPr>
          <w:rFonts w:eastAsiaTheme="minorHAnsi"/>
          <w:color w:val="auto"/>
          <w:szCs w:val="24"/>
          <w:lang w:eastAsia="en-US"/>
        </w:rPr>
        <w:t xml:space="preserve"> valikul on arvestatud puurkaevude ja </w:t>
      </w:r>
      <w:r w:rsidR="00113714">
        <w:rPr>
          <w:rFonts w:eastAsiaTheme="minorHAnsi"/>
          <w:color w:val="auto"/>
          <w:szCs w:val="24"/>
          <w:lang w:eastAsia="en-US"/>
        </w:rPr>
        <w:t>-</w:t>
      </w:r>
      <w:r w:rsidRPr="00A52A36">
        <w:rPr>
          <w:rFonts w:eastAsiaTheme="minorHAnsi"/>
          <w:color w:val="auto"/>
          <w:szCs w:val="24"/>
          <w:lang w:eastAsia="en-US"/>
        </w:rPr>
        <w:t xml:space="preserve">aukude ehitus- ja kasutusaegse mõjuga põhjaveele ning et pädev asutus (KOV) </w:t>
      </w:r>
      <w:r w:rsidR="00113714">
        <w:rPr>
          <w:rFonts w:eastAsiaTheme="minorHAnsi"/>
          <w:color w:val="auto"/>
          <w:szCs w:val="24"/>
          <w:lang w:eastAsia="en-US"/>
        </w:rPr>
        <w:t>leiaks</w:t>
      </w:r>
      <w:r w:rsidRPr="00A52A36">
        <w:rPr>
          <w:rFonts w:eastAsiaTheme="minorHAnsi"/>
          <w:color w:val="auto"/>
          <w:szCs w:val="24"/>
          <w:lang w:eastAsia="en-US"/>
        </w:rPr>
        <w:t xml:space="preserve"> andmed projektist ja avalikest andmebaasidest (eelkõige Eesti</w:t>
      </w:r>
      <w:r w:rsidR="00113714">
        <w:rPr>
          <w:rFonts w:eastAsiaTheme="minorHAnsi"/>
          <w:color w:val="auto"/>
          <w:szCs w:val="24"/>
          <w:lang w:eastAsia="en-US"/>
        </w:rPr>
        <w:t xml:space="preserve"> </w:t>
      </w:r>
      <w:r w:rsidRPr="00A52A36">
        <w:rPr>
          <w:rFonts w:eastAsiaTheme="minorHAnsi"/>
          <w:color w:val="auto"/>
          <w:szCs w:val="24"/>
          <w:lang w:eastAsia="en-US"/>
        </w:rPr>
        <w:t xml:space="preserve">looduse </w:t>
      </w:r>
      <w:r w:rsidRPr="004D35F3">
        <w:rPr>
          <w:rFonts w:eastAsiaTheme="minorHAnsi"/>
          <w:color w:val="auto"/>
          <w:szCs w:val="24"/>
          <w:lang w:eastAsia="en-US"/>
        </w:rPr>
        <w:t xml:space="preserve">infosüsteemi </w:t>
      </w:r>
      <w:r w:rsidRPr="00A52A36">
        <w:rPr>
          <w:rFonts w:eastAsiaTheme="minorHAnsi"/>
          <w:color w:val="auto"/>
          <w:szCs w:val="24"/>
          <w:lang w:eastAsia="en-US"/>
        </w:rPr>
        <w:t xml:space="preserve">andmebaas ehk EELIS) lihtsalt, et </w:t>
      </w:r>
      <w:r w:rsidR="0053766E">
        <w:rPr>
          <w:rFonts w:eastAsiaTheme="minorHAnsi"/>
          <w:color w:val="auto"/>
          <w:szCs w:val="24"/>
          <w:lang w:eastAsia="en-US"/>
        </w:rPr>
        <w:t xml:space="preserve">otsustada </w:t>
      </w:r>
      <w:r w:rsidR="008F512A">
        <w:rPr>
          <w:rFonts w:eastAsiaTheme="minorHAnsi"/>
          <w:color w:val="auto"/>
          <w:szCs w:val="24"/>
          <w:lang w:eastAsia="en-US"/>
        </w:rPr>
        <w:t xml:space="preserve">ehitusloa </w:t>
      </w:r>
      <w:r w:rsidR="004D6985">
        <w:rPr>
          <w:rFonts w:eastAsiaTheme="minorHAnsi"/>
          <w:color w:val="auto"/>
          <w:szCs w:val="24"/>
          <w:lang w:eastAsia="en-US"/>
        </w:rPr>
        <w:t>kooskõlasta</w:t>
      </w:r>
      <w:r w:rsidR="008F512A">
        <w:rPr>
          <w:rFonts w:eastAsiaTheme="minorHAnsi"/>
          <w:color w:val="auto"/>
          <w:szCs w:val="24"/>
          <w:lang w:eastAsia="en-US"/>
        </w:rPr>
        <w:t>mine</w:t>
      </w:r>
      <w:r w:rsidR="004D6985">
        <w:rPr>
          <w:rFonts w:eastAsiaTheme="minorHAnsi"/>
          <w:color w:val="auto"/>
          <w:szCs w:val="24"/>
          <w:lang w:eastAsia="en-US"/>
        </w:rPr>
        <w:t xml:space="preserve"> </w:t>
      </w:r>
      <w:r w:rsidRPr="00A52A36">
        <w:rPr>
          <w:rFonts w:eastAsiaTheme="minorHAnsi"/>
          <w:color w:val="auto"/>
          <w:szCs w:val="24"/>
          <w:lang w:eastAsia="en-US"/>
        </w:rPr>
        <w:t xml:space="preserve"> Keskkonnaametiga.</w:t>
      </w:r>
    </w:p>
    <w:p w14:paraId="69C1DEFA" w14:textId="77777777" w:rsidR="00050206" w:rsidRPr="004D35F3" w:rsidRDefault="00050206" w:rsidP="00766811">
      <w:pPr>
        <w:spacing w:after="0" w:line="240" w:lineRule="auto"/>
        <w:ind w:left="0" w:right="0" w:firstLine="0"/>
        <w:rPr>
          <w:szCs w:val="24"/>
        </w:rPr>
      </w:pPr>
    </w:p>
    <w:p w14:paraId="3C1D723B" w14:textId="6FBD474A" w:rsidR="00AC255B" w:rsidRPr="004D35F3" w:rsidRDefault="00AC255B" w:rsidP="00766811">
      <w:pPr>
        <w:spacing w:after="0" w:line="240" w:lineRule="auto"/>
        <w:ind w:left="0" w:right="0" w:firstLine="0"/>
        <w:rPr>
          <w:szCs w:val="24"/>
        </w:rPr>
      </w:pPr>
      <w:r w:rsidRPr="004D35F3">
        <w:rPr>
          <w:szCs w:val="24"/>
        </w:rPr>
        <w:t xml:space="preserve">Muudatuse kohaselt esitab kohaliku omavalituse üksus </w:t>
      </w:r>
      <w:r w:rsidR="004D6985" w:rsidRPr="004D35F3">
        <w:rPr>
          <w:szCs w:val="24"/>
        </w:rPr>
        <w:t xml:space="preserve">edaspidi </w:t>
      </w:r>
      <w:r w:rsidRPr="004D35F3">
        <w:rPr>
          <w:szCs w:val="24"/>
        </w:rPr>
        <w:t>Keskkonnaametile kooskõlastamiseks puurkaevu või -augu ehitusloa taotluse järgmistel juhtudel:</w:t>
      </w:r>
    </w:p>
    <w:p w14:paraId="08E7FFB2" w14:textId="31B20A3E" w:rsidR="00616E12" w:rsidRPr="004D35F3" w:rsidRDefault="00AC255B" w:rsidP="00766811">
      <w:pPr>
        <w:spacing w:line="240" w:lineRule="auto"/>
        <w:ind w:left="0" w:right="0" w:firstLine="0"/>
        <w:rPr>
          <w:szCs w:val="24"/>
        </w:rPr>
      </w:pPr>
      <w:r w:rsidRPr="004D35F3">
        <w:rPr>
          <w:szCs w:val="24"/>
        </w:rPr>
        <w:t>1)</w:t>
      </w:r>
      <w:r w:rsidR="00616E12" w:rsidRPr="004D35F3">
        <w:rPr>
          <w:szCs w:val="24"/>
        </w:rPr>
        <w:t xml:space="preserve"> rajatakse või ehitatakse ümber puurkaev, millest kavatsetakse võtta põhjavett rohkem kui 10</w:t>
      </w:r>
      <w:r w:rsidR="005426A9">
        <w:rPr>
          <w:szCs w:val="24"/>
        </w:rPr>
        <w:t> </w:t>
      </w:r>
      <w:r w:rsidR="00616E12" w:rsidRPr="004D35F3">
        <w:rPr>
          <w:szCs w:val="24"/>
        </w:rPr>
        <w:t xml:space="preserve">kuupmeetrit ööpäevas või rohkem kui 150 kuupmeetrit kuus või </w:t>
      </w:r>
      <w:r w:rsidR="004D6985">
        <w:rPr>
          <w:szCs w:val="24"/>
        </w:rPr>
        <w:t>rohkem kui</w:t>
      </w:r>
      <w:r w:rsidR="00616E12" w:rsidRPr="004D35F3">
        <w:rPr>
          <w:szCs w:val="24"/>
        </w:rPr>
        <w:t xml:space="preserve"> 50 inimese jaoks;</w:t>
      </w:r>
    </w:p>
    <w:p w14:paraId="47490324" w14:textId="51201E10" w:rsidR="00616E12" w:rsidRPr="004D35F3" w:rsidRDefault="00616E12" w:rsidP="00766811">
      <w:pPr>
        <w:spacing w:line="240" w:lineRule="auto"/>
        <w:ind w:left="0" w:right="0" w:firstLine="0"/>
        <w:rPr>
          <w:szCs w:val="24"/>
        </w:rPr>
      </w:pPr>
      <w:r w:rsidRPr="004D35F3">
        <w:rPr>
          <w:szCs w:val="24"/>
        </w:rPr>
        <w:t>2) rajatakse või ehitatakse ümber avatud maasoojussüsteemi puurkaeve;</w:t>
      </w:r>
    </w:p>
    <w:p w14:paraId="570A4DC0" w14:textId="31A52C63" w:rsidR="00616E12" w:rsidRPr="004D35F3" w:rsidRDefault="00616E12" w:rsidP="00766811">
      <w:pPr>
        <w:spacing w:line="240" w:lineRule="auto"/>
        <w:ind w:left="0" w:right="0" w:firstLine="0"/>
        <w:rPr>
          <w:szCs w:val="24"/>
        </w:rPr>
      </w:pPr>
      <w:r w:rsidRPr="004D35F3">
        <w:rPr>
          <w:szCs w:val="24"/>
        </w:rPr>
        <w:t>3) rajatakse maasoojussüsteem</w:t>
      </w:r>
      <w:r w:rsidR="008652FE">
        <w:rPr>
          <w:szCs w:val="24"/>
        </w:rPr>
        <w:t>i puurkaeve või -auke</w:t>
      </w:r>
      <w:r w:rsidR="004D6985">
        <w:rPr>
          <w:szCs w:val="24"/>
        </w:rPr>
        <w:t xml:space="preserve">, mis on </w:t>
      </w:r>
      <w:r w:rsidRPr="004D35F3">
        <w:rPr>
          <w:szCs w:val="24"/>
        </w:rPr>
        <w:t>sügav</w:t>
      </w:r>
      <w:r w:rsidR="004D6985">
        <w:rPr>
          <w:szCs w:val="24"/>
        </w:rPr>
        <w:t>amad</w:t>
      </w:r>
      <w:r w:rsidRPr="004D35F3">
        <w:rPr>
          <w:szCs w:val="24"/>
        </w:rPr>
        <w:t xml:space="preserve"> kui 100 m</w:t>
      </w:r>
      <w:r w:rsidR="008C5797" w:rsidRPr="008C5797">
        <w:t xml:space="preserve"> </w:t>
      </w:r>
      <w:r w:rsidR="008C5797" w:rsidRPr="008C5797">
        <w:rPr>
          <w:szCs w:val="24"/>
        </w:rPr>
        <w:t>või maasoojussüsteemi kavandatav võimsus projektis on alates 25 kW</w:t>
      </w:r>
      <w:r w:rsidRPr="004D35F3">
        <w:rPr>
          <w:szCs w:val="24"/>
        </w:rPr>
        <w:t>;</w:t>
      </w:r>
    </w:p>
    <w:p w14:paraId="41559824" w14:textId="2E9A816D" w:rsidR="00616E12" w:rsidRPr="004D35F3" w:rsidRDefault="00616E12" w:rsidP="00766811">
      <w:pPr>
        <w:spacing w:line="240" w:lineRule="auto"/>
        <w:ind w:left="0" w:right="0" w:firstLine="0"/>
        <w:rPr>
          <w:szCs w:val="24"/>
        </w:rPr>
      </w:pPr>
      <w:r w:rsidRPr="004D35F3">
        <w:rPr>
          <w:szCs w:val="24"/>
        </w:rPr>
        <w:t>4)</w:t>
      </w:r>
      <w:r w:rsidR="00A52A36" w:rsidRPr="004D35F3">
        <w:rPr>
          <w:szCs w:val="24"/>
        </w:rPr>
        <w:t> </w:t>
      </w:r>
      <w:r w:rsidRPr="004D35F3">
        <w:rPr>
          <w:szCs w:val="24"/>
        </w:rPr>
        <w:t>rajatakse või ehitatakse ümber puurkaeve</w:t>
      </w:r>
      <w:r w:rsidR="008652FE">
        <w:rPr>
          <w:szCs w:val="24"/>
        </w:rPr>
        <w:t xml:space="preserve"> või</w:t>
      </w:r>
      <w:r w:rsidRPr="004D35F3">
        <w:rPr>
          <w:szCs w:val="24"/>
        </w:rPr>
        <w:t xml:space="preserve"> Kambriumi-Vendi või Ordoviitsiumi-Kambriumi veek</w:t>
      </w:r>
      <w:r w:rsidR="008652FE">
        <w:rPr>
          <w:szCs w:val="24"/>
        </w:rPr>
        <w:t>ompleksid</w:t>
      </w:r>
      <w:r w:rsidRPr="004D35F3">
        <w:rPr>
          <w:szCs w:val="24"/>
        </w:rPr>
        <w:t>esse</w:t>
      </w:r>
      <w:r w:rsidR="00D913D5">
        <w:rPr>
          <w:szCs w:val="24"/>
        </w:rPr>
        <w:t xml:space="preserve"> või </w:t>
      </w:r>
      <w:r w:rsidRPr="004D35F3">
        <w:rPr>
          <w:szCs w:val="24"/>
        </w:rPr>
        <w:t>kehtestatud põhjaveevaruga alale või põhjaveemaardlasse;</w:t>
      </w:r>
    </w:p>
    <w:p w14:paraId="61DEEF86" w14:textId="0C47B0AE" w:rsidR="00AC255B" w:rsidRPr="004D35F3" w:rsidRDefault="00D913D5" w:rsidP="00766811">
      <w:pPr>
        <w:spacing w:line="240" w:lineRule="auto"/>
        <w:ind w:left="0" w:right="0" w:firstLine="0"/>
        <w:rPr>
          <w:szCs w:val="24"/>
        </w:rPr>
      </w:pPr>
      <w:r>
        <w:rPr>
          <w:szCs w:val="24"/>
        </w:rPr>
        <w:t>5</w:t>
      </w:r>
      <w:r w:rsidR="00616E12" w:rsidRPr="004D35F3">
        <w:rPr>
          <w:szCs w:val="24"/>
        </w:rPr>
        <w:t>) rajatakse</w:t>
      </w:r>
      <w:r w:rsidR="008652FE">
        <w:rPr>
          <w:szCs w:val="24"/>
        </w:rPr>
        <w:t xml:space="preserve"> </w:t>
      </w:r>
      <w:r w:rsidR="008652FE" w:rsidRPr="008652FE">
        <w:rPr>
          <w:szCs w:val="24"/>
        </w:rPr>
        <w:t>või ehitatakse ümber või lammutatakse</w:t>
      </w:r>
      <w:r w:rsidR="00616E12" w:rsidRPr="004D35F3">
        <w:rPr>
          <w:szCs w:val="24"/>
        </w:rPr>
        <w:t xml:space="preserve"> puurkaev</w:t>
      </w:r>
      <w:r w:rsidR="008652FE">
        <w:rPr>
          <w:szCs w:val="24"/>
        </w:rPr>
        <w:t>e</w:t>
      </w:r>
      <w:r w:rsidR="00616E12" w:rsidRPr="004D35F3">
        <w:rPr>
          <w:szCs w:val="24"/>
        </w:rPr>
        <w:t xml:space="preserve"> looduskaitseseaduse alusel looduskaitsealal.</w:t>
      </w:r>
    </w:p>
    <w:p w14:paraId="6D5AAC00" w14:textId="77777777" w:rsidR="00616E12" w:rsidRPr="004D35F3" w:rsidRDefault="00616E12" w:rsidP="00766811">
      <w:pPr>
        <w:spacing w:line="240" w:lineRule="auto"/>
        <w:ind w:left="0" w:right="0" w:firstLine="0"/>
        <w:rPr>
          <w:szCs w:val="24"/>
        </w:rPr>
      </w:pPr>
    </w:p>
    <w:p w14:paraId="45A8FC17" w14:textId="7C8CA1F9" w:rsidR="00050206" w:rsidRPr="004D35F3" w:rsidRDefault="00050206" w:rsidP="00766811">
      <w:pPr>
        <w:spacing w:line="240" w:lineRule="auto"/>
        <w:ind w:left="0" w:right="0" w:firstLine="0"/>
        <w:rPr>
          <w:szCs w:val="24"/>
        </w:rPr>
      </w:pPr>
      <w:r w:rsidRPr="004D35F3">
        <w:rPr>
          <w:szCs w:val="24"/>
        </w:rPr>
        <w:t>Põhjendused punktide kaupa</w:t>
      </w:r>
      <w:r w:rsidR="004D6985">
        <w:rPr>
          <w:szCs w:val="24"/>
        </w:rPr>
        <w:t>.</w:t>
      </w:r>
    </w:p>
    <w:p w14:paraId="6827644E" w14:textId="246DD4B4" w:rsidR="00A52A36" w:rsidRPr="00A52A36" w:rsidRDefault="00050206" w:rsidP="00881148">
      <w:pPr>
        <w:spacing w:after="0" w:line="240" w:lineRule="auto"/>
        <w:ind w:left="0" w:right="0" w:firstLine="0"/>
        <w:rPr>
          <w:rFonts w:eastAsiaTheme="minorHAnsi"/>
          <w:color w:val="auto"/>
          <w:szCs w:val="24"/>
          <w:lang w:eastAsia="en-US"/>
        </w:rPr>
      </w:pPr>
      <w:r w:rsidRPr="004D35F3">
        <w:rPr>
          <w:rFonts w:eastAsiaTheme="minorHAnsi"/>
          <w:color w:val="auto"/>
          <w:szCs w:val="24"/>
          <w:lang w:eastAsia="en-US"/>
        </w:rPr>
        <w:t>1) </w:t>
      </w:r>
      <w:r w:rsidR="00A52A36" w:rsidRPr="00A52A36">
        <w:rPr>
          <w:rFonts w:eastAsiaTheme="minorHAnsi"/>
          <w:color w:val="auto"/>
          <w:szCs w:val="24"/>
          <w:lang w:eastAsia="en-US"/>
        </w:rPr>
        <w:t xml:space="preserve">Keskkonnametiga </w:t>
      </w:r>
      <w:r w:rsidR="004D6985">
        <w:rPr>
          <w:rFonts w:eastAsiaTheme="minorHAnsi"/>
          <w:color w:val="auto"/>
          <w:szCs w:val="24"/>
          <w:lang w:eastAsia="en-US"/>
        </w:rPr>
        <w:t xml:space="preserve">tuleb </w:t>
      </w:r>
      <w:r w:rsidR="00A52A36" w:rsidRPr="00A52A36">
        <w:rPr>
          <w:rFonts w:eastAsiaTheme="minorHAnsi"/>
          <w:color w:val="auto"/>
          <w:szCs w:val="24"/>
          <w:lang w:eastAsia="en-US"/>
        </w:rPr>
        <w:t>ehitusl</w:t>
      </w:r>
      <w:r w:rsidR="004D6985">
        <w:rPr>
          <w:rFonts w:eastAsiaTheme="minorHAnsi"/>
          <w:color w:val="auto"/>
          <w:szCs w:val="24"/>
          <w:lang w:eastAsia="en-US"/>
        </w:rPr>
        <w:t>uba</w:t>
      </w:r>
      <w:r w:rsidR="00A52A36" w:rsidRPr="00A52A36">
        <w:rPr>
          <w:rFonts w:eastAsiaTheme="minorHAnsi"/>
          <w:color w:val="auto"/>
          <w:szCs w:val="24"/>
          <w:lang w:eastAsia="en-US"/>
        </w:rPr>
        <w:t xml:space="preserve"> kooskõlast</w:t>
      </w:r>
      <w:r w:rsidR="004D6985">
        <w:rPr>
          <w:rFonts w:eastAsiaTheme="minorHAnsi"/>
          <w:color w:val="auto"/>
          <w:szCs w:val="24"/>
          <w:lang w:eastAsia="en-US"/>
        </w:rPr>
        <w:t>ada</w:t>
      </w:r>
      <w:r w:rsidR="00A52A36" w:rsidRPr="00A52A36">
        <w:rPr>
          <w:rFonts w:eastAsiaTheme="minorHAnsi"/>
          <w:color w:val="auto"/>
          <w:szCs w:val="24"/>
          <w:lang w:eastAsia="en-US"/>
        </w:rPr>
        <w:t xml:space="preserve"> juhul, kui põhjaveevõtt ületab </w:t>
      </w:r>
      <w:r w:rsidRPr="004D35F3">
        <w:rPr>
          <w:rFonts w:eastAsiaTheme="minorHAnsi"/>
          <w:color w:val="auto"/>
          <w:szCs w:val="24"/>
          <w:lang w:eastAsia="en-US"/>
        </w:rPr>
        <w:t>v</w:t>
      </w:r>
      <w:r w:rsidR="00A52A36" w:rsidRPr="00A52A36">
        <w:rPr>
          <w:rFonts w:eastAsiaTheme="minorHAnsi"/>
          <w:color w:val="auto"/>
          <w:szCs w:val="24"/>
          <w:lang w:eastAsia="en-US"/>
        </w:rPr>
        <w:t xml:space="preserve">eeseaduses kehtestatud piirmäära, millest alates </w:t>
      </w:r>
      <w:r w:rsidR="004D6985">
        <w:rPr>
          <w:rFonts w:eastAsiaTheme="minorHAnsi"/>
          <w:color w:val="auto"/>
          <w:szCs w:val="24"/>
          <w:lang w:eastAsia="en-US"/>
        </w:rPr>
        <w:t>peab</w:t>
      </w:r>
      <w:r w:rsidR="00A52A36" w:rsidRPr="00A52A36">
        <w:rPr>
          <w:rFonts w:eastAsiaTheme="minorHAnsi"/>
          <w:color w:val="auto"/>
          <w:szCs w:val="24"/>
          <w:lang w:eastAsia="en-US"/>
        </w:rPr>
        <w:t xml:space="preserve"> veekasutajal </w:t>
      </w:r>
      <w:r w:rsidR="004D6985">
        <w:rPr>
          <w:rFonts w:eastAsiaTheme="minorHAnsi"/>
          <w:color w:val="auto"/>
          <w:szCs w:val="24"/>
          <w:lang w:eastAsia="en-US"/>
        </w:rPr>
        <w:t xml:space="preserve">olema </w:t>
      </w:r>
      <w:r w:rsidR="00A52A36" w:rsidRPr="00A52A36">
        <w:rPr>
          <w:rFonts w:eastAsiaTheme="minorHAnsi"/>
          <w:color w:val="auto"/>
          <w:szCs w:val="24"/>
          <w:lang w:eastAsia="en-US"/>
        </w:rPr>
        <w:t>veevõtuks veeluba. Veeseaduse §</w:t>
      </w:r>
      <w:r w:rsidR="00E923F6">
        <w:rPr>
          <w:rFonts w:eastAsiaTheme="minorHAnsi"/>
          <w:color w:val="auto"/>
          <w:szCs w:val="24"/>
          <w:lang w:eastAsia="en-US"/>
        </w:rPr>
        <w:t> </w:t>
      </w:r>
      <w:r w:rsidR="00A52A36" w:rsidRPr="00A52A36">
        <w:rPr>
          <w:rFonts w:eastAsiaTheme="minorHAnsi"/>
          <w:color w:val="auto"/>
          <w:szCs w:val="24"/>
          <w:lang w:eastAsia="en-US"/>
        </w:rPr>
        <w:t>187 punkt</w:t>
      </w:r>
      <w:r w:rsidR="004D6985">
        <w:rPr>
          <w:rFonts w:eastAsiaTheme="minorHAnsi"/>
          <w:color w:val="auto"/>
          <w:szCs w:val="24"/>
          <w:lang w:eastAsia="en-US"/>
        </w:rPr>
        <w:t>i</w:t>
      </w:r>
      <w:r w:rsidR="00A52A36" w:rsidRPr="00A52A36">
        <w:rPr>
          <w:rFonts w:eastAsiaTheme="minorHAnsi"/>
          <w:color w:val="auto"/>
          <w:szCs w:val="24"/>
          <w:lang w:eastAsia="en-US"/>
        </w:rPr>
        <w:t xml:space="preserve"> 2 alusel on veeluba kohustuslik, kui võetakse põhjavett rohkem kui 150 kuupmeetrit kuus või rohkem kui 10 kuupmeetrit ööpäevas. Samuti on olulisema mõjuga </w:t>
      </w:r>
      <w:r w:rsidR="008652FE">
        <w:rPr>
          <w:rFonts w:eastAsiaTheme="minorHAnsi"/>
          <w:color w:val="auto"/>
          <w:szCs w:val="24"/>
          <w:lang w:eastAsia="en-US"/>
        </w:rPr>
        <w:t xml:space="preserve">veekeskkonnale </w:t>
      </w:r>
      <w:r w:rsidR="00A52A36" w:rsidRPr="00A52A36">
        <w:rPr>
          <w:rFonts w:eastAsiaTheme="minorHAnsi"/>
          <w:color w:val="auto"/>
          <w:szCs w:val="24"/>
          <w:lang w:eastAsia="en-US"/>
        </w:rPr>
        <w:t xml:space="preserve">puurkaevud, millest võetakse või kavatsetakse võtta põhjavett rohkem kui 50 inimese tarbeks, sel juhul on tegemist </w:t>
      </w:r>
      <w:r w:rsidRPr="004D35F3">
        <w:rPr>
          <w:rFonts w:eastAsiaTheme="minorHAnsi"/>
          <w:color w:val="auto"/>
          <w:szCs w:val="24"/>
          <w:lang w:eastAsia="en-US"/>
        </w:rPr>
        <w:t>ü</w:t>
      </w:r>
      <w:r w:rsidR="00A52A36" w:rsidRPr="00A52A36">
        <w:rPr>
          <w:rFonts w:eastAsiaTheme="minorHAnsi"/>
          <w:color w:val="auto"/>
          <w:szCs w:val="24"/>
          <w:lang w:eastAsia="en-US"/>
        </w:rPr>
        <w:t xml:space="preserve">hisveevärgi ja </w:t>
      </w:r>
      <w:r w:rsidR="004D6985">
        <w:rPr>
          <w:rFonts w:eastAsiaTheme="minorHAnsi"/>
          <w:color w:val="auto"/>
          <w:szCs w:val="24"/>
          <w:lang w:eastAsia="en-US"/>
        </w:rPr>
        <w:t>-</w:t>
      </w:r>
      <w:r w:rsidR="00A52A36" w:rsidRPr="00A52A36">
        <w:rPr>
          <w:rFonts w:eastAsiaTheme="minorHAnsi"/>
          <w:color w:val="auto"/>
          <w:szCs w:val="24"/>
          <w:lang w:eastAsia="en-US"/>
        </w:rPr>
        <w:t>kanalisatsiooni</w:t>
      </w:r>
      <w:r w:rsidR="004D6985">
        <w:rPr>
          <w:rFonts w:eastAsiaTheme="minorHAnsi"/>
          <w:color w:val="auto"/>
          <w:szCs w:val="24"/>
          <w:lang w:eastAsia="en-US"/>
        </w:rPr>
        <w:t xml:space="preserve"> </w:t>
      </w:r>
      <w:r w:rsidR="00A52A36" w:rsidRPr="00A52A36">
        <w:rPr>
          <w:rFonts w:eastAsiaTheme="minorHAnsi"/>
          <w:color w:val="auto"/>
          <w:szCs w:val="24"/>
          <w:lang w:eastAsia="en-US"/>
        </w:rPr>
        <w:t>seaduse järgi ühisveevärgiga. Alates 50</w:t>
      </w:r>
      <w:r w:rsidR="005426A9">
        <w:rPr>
          <w:rFonts w:eastAsiaTheme="minorHAnsi"/>
          <w:color w:val="auto"/>
          <w:szCs w:val="24"/>
          <w:lang w:eastAsia="en-US"/>
        </w:rPr>
        <w:t> </w:t>
      </w:r>
      <w:r w:rsidR="00A52A36" w:rsidRPr="00A52A36">
        <w:rPr>
          <w:rFonts w:eastAsiaTheme="minorHAnsi"/>
          <w:color w:val="auto"/>
          <w:szCs w:val="24"/>
          <w:lang w:eastAsia="en-US"/>
        </w:rPr>
        <w:t xml:space="preserve">inimesest kehtivad joogiveele kvaliteedinõuded ja veekasutajal on kohustus võtta veeproove ja teha joogivee analüüse. </w:t>
      </w:r>
      <w:r w:rsidR="008652FE" w:rsidRPr="008652FE">
        <w:rPr>
          <w:rFonts w:eastAsiaTheme="minorHAnsi"/>
          <w:color w:val="auto"/>
          <w:szCs w:val="24"/>
          <w:lang w:eastAsia="en-US"/>
        </w:rPr>
        <w:t xml:space="preserve">Ühisveevärgi puurkaevud avavad sügavamaid veekihte, nende konstruktsioonid on </w:t>
      </w:r>
      <w:r w:rsidR="004D6985" w:rsidRPr="008652FE">
        <w:rPr>
          <w:rFonts w:eastAsiaTheme="minorHAnsi"/>
          <w:color w:val="auto"/>
          <w:szCs w:val="24"/>
          <w:lang w:eastAsia="en-US"/>
        </w:rPr>
        <w:t>keeru</w:t>
      </w:r>
      <w:r w:rsidR="004D6985">
        <w:rPr>
          <w:rFonts w:eastAsiaTheme="minorHAnsi"/>
          <w:color w:val="auto"/>
          <w:szCs w:val="24"/>
          <w:lang w:eastAsia="en-US"/>
        </w:rPr>
        <w:t>lise</w:t>
      </w:r>
      <w:r w:rsidR="004D6985" w:rsidRPr="008652FE">
        <w:rPr>
          <w:rFonts w:eastAsiaTheme="minorHAnsi"/>
          <w:color w:val="auto"/>
          <w:szCs w:val="24"/>
          <w:lang w:eastAsia="en-US"/>
        </w:rPr>
        <w:t xml:space="preserve">mad </w:t>
      </w:r>
      <w:r w:rsidR="008652FE" w:rsidRPr="008652FE">
        <w:rPr>
          <w:rFonts w:eastAsiaTheme="minorHAnsi"/>
          <w:color w:val="auto"/>
          <w:szCs w:val="24"/>
          <w:lang w:eastAsia="en-US"/>
        </w:rPr>
        <w:t>ja veevõtuga kaasne</w:t>
      </w:r>
      <w:r w:rsidR="004D6985">
        <w:rPr>
          <w:rFonts w:eastAsiaTheme="minorHAnsi"/>
          <w:color w:val="auto"/>
          <w:szCs w:val="24"/>
          <w:lang w:eastAsia="en-US"/>
        </w:rPr>
        <w:t>b</w:t>
      </w:r>
      <w:r w:rsidR="008652FE" w:rsidRPr="008652FE">
        <w:rPr>
          <w:rFonts w:eastAsiaTheme="minorHAnsi"/>
          <w:color w:val="auto"/>
          <w:szCs w:val="24"/>
          <w:lang w:eastAsia="en-US"/>
        </w:rPr>
        <w:t xml:space="preserve"> enamasti suur veetaseme alanemi</w:t>
      </w:r>
      <w:r w:rsidR="004D6985">
        <w:rPr>
          <w:rFonts w:eastAsiaTheme="minorHAnsi"/>
          <w:color w:val="auto"/>
          <w:szCs w:val="24"/>
          <w:lang w:eastAsia="en-US"/>
        </w:rPr>
        <w:t>ne</w:t>
      </w:r>
      <w:r w:rsidR="008652FE" w:rsidRPr="008652FE">
        <w:rPr>
          <w:rFonts w:eastAsiaTheme="minorHAnsi"/>
          <w:color w:val="auto"/>
          <w:szCs w:val="24"/>
          <w:lang w:eastAsia="en-US"/>
        </w:rPr>
        <w:t>, mis avalda</w:t>
      </w:r>
      <w:r w:rsidR="004D6985">
        <w:rPr>
          <w:rFonts w:eastAsiaTheme="minorHAnsi"/>
          <w:color w:val="auto"/>
          <w:szCs w:val="24"/>
          <w:lang w:eastAsia="en-US"/>
        </w:rPr>
        <w:t>b</w:t>
      </w:r>
      <w:r w:rsidR="008652FE" w:rsidRPr="008652FE">
        <w:rPr>
          <w:rFonts w:eastAsiaTheme="minorHAnsi"/>
          <w:color w:val="auto"/>
          <w:szCs w:val="24"/>
          <w:lang w:eastAsia="en-US"/>
        </w:rPr>
        <w:t xml:space="preserve"> mõju piirkonna teistele veekasutajatele.</w:t>
      </w:r>
    </w:p>
    <w:p w14:paraId="6FB9D651" w14:textId="77777777" w:rsidR="00050206" w:rsidRPr="004D35F3" w:rsidRDefault="00050206" w:rsidP="00881148">
      <w:pPr>
        <w:spacing w:after="0" w:line="240" w:lineRule="auto"/>
        <w:ind w:left="0" w:right="0" w:firstLine="0"/>
        <w:rPr>
          <w:rFonts w:eastAsiaTheme="minorHAnsi"/>
          <w:color w:val="auto"/>
          <w:szCs w:val="24"/>
          <w:lang w:eastAsia="en-US"/>
        </w:rPr>
      </w:pPr>
    </w:p>
    <w:p w14:paraId="7A6912D4" w14:textId="1C681554" w:rsidR="00A52A36" w:rsidRPr="00A52A36" w:rsidRDefault="00050206" w:rsidP="00881148">
      <w:pPr>
        <w:spacing w:after="0" w:line="240" w:lineRule="auto"/>
        <w:ind w:left="0" w:right="0" w:firstLine="0"/>
        <w:rPr>
          <w:rFonts w:eastAsiaTheme="minorHAnsi"/>
          <w:color w:val="auto"/>
          <w:szCs w:val="24"/>
          <w:lang w:eastAsia="en-US"/>
        </w:rPr>
      </w:pPr>
      <w:r w:rsidRPr="004D35F3">
        <w:rPr>
          <w:rFonts w:eastAsiaTheme="minorHAnsi"/>
          <w:color w:val="auto"/>
          <w:szCs w:val="24"/>
          <w:lang w:eastAsia="en-US"/>
        </w:rPr>
        <w:t>2)</w:t>
      </w:r>
      <w:r w:rsidR="007E2B60">
        <w:rPr>
          <w:rFonts w:eastAsiaTheme="minorHAnsi"/>
          <w:color w:val="auto"/>
          <w:szCs w:val="24"/>
          <w:lang w:eastAsia="en-US"/>
        </w:rPr>
        <w:t xml:space="preserve"> </w:t>
      </w:r>
      <w:r w:rsidR="00A52A36" w:rsidRPr="00A52A36">
        <w:rPr>
          <w:rFonts w:eastAsiaTheme="minorHAnsi"/>
          <w:color w:val="auto"/>
          <w:szCs w:val="24"/>
          <w:lang w:eastAsia="en-US"/>
        </w:rPr>
        <w:t xml:space="preserve">Avatud </w:t>
      </w:r>
      <w:r w:rsidR="00664CA0">
        <w:rPr>
          <w:rFonts w:eastAsiaTheme="minorHAnsi"/>
          <w:color w:val="auto"/>
          <w:szCs w:val="24"/>
          <w:lang w:eastAsia="en-US"/>
        </w:rPr>
        <w:t>maa</w:t>
      </w:r>
      <w:r w:rsidR="00A52A36" w:rsidRPr="00A52A36">
        <w:rPr>
          <w:rFonts w:eastAsiaTheme="minorHAnsi"/>
          <w:color w:val="auto"/>
          <w:szCs w:val="24"/>
          <w:lang w:eastAsia="en-US"/>
        </w:rPr>
        <w:t xml:space="preserve">soojussüsteemi puhul pumbatakse ühest puurkaevust põhjavett, mis </w:t>
      </w:r>
      <w:proofErr w:type="spellStart"/>
      <w:r w:rsidR="00A52A36" w:rsidRPr="00A52A36">
        <w:rPr>
          <w:rFonts w:eastAsiaTheme="minorHAnsi"/>
          <w:color w:val="auto"/>
          <w:szCs w:val="24"/>
          <w:lang w:eastAsia="en-US"/>
        </w:rPr>
        <w:t>soojusvaheti</w:t>
      </w:r>
      <w:proofErr w:type="spellEnd"/>
      <w:r w:rsidR="00A52A36" w:rsidRPr="00A52A36">
        <w:rPr>
          <w:rFonts w:eastAsiaTheme="minorHAnsi"/>
          <w:color w:val="auto"/>
          <w:szCs w:val="24"/>
          <w:lang w:eastAsia="en-US"/>
        </w:rPr>
        <w:t xml:space="preserve"> läbimise järel juhitakse jahedamana teise puurkaevu, ühisveevärki või keskkonda. Puurkaevude vahele jäävas lõigus on ring avatud ja osa </w:t>
      </w:r>
      <w:proofErr w:type="spellStart"/>
      <w:r w:rsidR="00A52A36" w:rsidRPr="00A52A36">
        <w:rPr>
          <w:rFonts w:eastAsiaTheme="minorHAnsi"/>
          <w:color w:val="auto"/>
          <w:szCs w:val="24"/>
          <w:lang w:eastAsia="en-US"/>
        </w:rPr>
        <w:t>ringlevast</w:t>
      </w:r>
      <w:proofErr w:type="spellEnd"/>
      <w:r w:rsidR="00A52A36" w:rsidRPr="00A52A36">
        <w:rPr>
          <w:rFonts w:eastAsiaTheme="minorHAnsi"/>
          <w:color w:val="auto"/>
          <w:szCs w:val="24"/>
          <w:lang w:eastAsia="en-US"/>
        </w:rPr>
        <w:t xml:space="preserve"> veest kandub regionaalse põhjavee liikumise käigus süsteemist kaugemale. Avatud süsteemid on tõhusad, kuna voolav vesi kannab efektiivselt soojust kaasas ning pumbatava kaevu poole voolab vett ka nendest suundadest, mis ei ole jahutamise</w:t>
      </w:r>
      <w:r w:rsidR="007C30D8">
        <w:rPr>
          <w:rFonts w:eastAsiaTheme="minorHAnsi"/>
          <w:color w:val="auto"/>
          <w:szCs w:val="24"/>
          <w:lang w:eastAsia="en-US"/>
        </w:rPr>
        <w:t>st</w:t>
      </w:r>
      <w:r w:rsidR="00A52A36" w:rsidRPr="00A52A36">
        <w:rPr>
          <w:rFonts w:eastAsiaTheme="minorHAnsi"/>
          <w:color w:val="auto"/>
          <w:szCs w:val="24"/>
          <w:lang w:eastAsia="en-US"/>
        </w:rPr>
        <w:t xml:space="preserve"> mõjutatud. Igasugune puurimine kujutab potentsiaalset ohtu põhjaveele, mis on peamine joogiveeallikas ja vajab seetõttu erilist kaitset. </w:t>
      </w:r>
      <w:r w:rsidR="008652FE">
        <w:rPr>
          <w:rFonts w:eastAsiaTheme="minorHAnsi"/>
          <w:color w:val="auto"/>
          <w:szCs w:val="24"/>
          <w:lang w:eastAsia="en-US"/>
        </w:rPr>
        <w:t>Põhjav</w:t>
      </w:r>
      <w:r w:rsidR="00A52A36" w:rsidRPr="00A52A36">
        <w:rPr>
          <w:rFonts w:eastAsiaTheme="minorHAnsi"/>
          <w:color w:val="auto"/>
          <w:szCs w:val="24"/>
          <w:lang w:eastAsia="en-US"/>
        </w:rPr>
        <w:t xml:space="preserve">ett ei tohi </w:t>
      </w:r>
      <w:proofErr w:type="spellStart"/>
      <w:r w:rsidR="005020C4">
        <w:rPr>
          <w:rFonts w:eastAsiaTheme="minorHAnsi"/>
          <w:color w:val="auto"/>
          <w:szCs w:val="24"/>
          <w:lang w:eastAsia="en-US"/>
        </w:rPr>
        <w:t>saastada</w:t>
      </w:r>
      <w:proofErr w:type="spellEnd"/>
      <w:r w:rsidR="005020C4" w:rsidRPr="00A52A36">
        <w:rPr>
          <w:rFonts w:eastAsiaTheme="minorHAnsi"/>
          <w:color w:val="auto"/>
          <w:szCs w:val="24"/>
          <w:lang w:eastAsia="en-US"/>
        </w:rPr>
        <w:t xml:space="preserve"> </w:t>
      </w:r>
      <w:r w:rsidR="00A52A36" w:rsidRPr="00A52A36">
        <w:rPr>
          <w:rFonts w:eastAsiaTheme="minorHAnsi"/>
          <w:color w:val="auto"/>
          <w:szCs w:val="24"/>
          <w:lang w:eastAsia="en-US"/>
        </w:rPr>
        <w:t>ei soojussüsteemide rajamise ajal ega ka hilisema kasutamise kestel. Maasoojussüsteemid on mõeldud kestma aastakümneid ja peavad olema tehnilises mõttes vastupidavad ja soojuslikus mõttes jätkusuutlikud. Avatud süsteemiga võetud põhjavesi tuleb tagasi juhtida samasse veekihti, et vältida põhjavee hulga vähenemist ja veekihtide segunemist ja seda peab projektide koostamisel</w:t>
      </w:r>
      <w:r w:rsidR="008652FE">
        <w:rPr>
          <w:rFonts w:eastAsiaTheme="minorHAnsi"/>
          <w:color w:val="auto"/>
          <w:szCs w:val="24"/>
          <w:lang w:eastAsia="en-US"/>
        </w:rPr>
        <w:t xml:space="preserve"> ja kooskõlastamisel</w:t>
      </w:r>
      <w:r w:rsidR="00A52A36" w:rsidRPr="00A52A36">
        <w:rPr>
          <w:rFonts w:eastAsiaTheme="minorHAnsi"/>
          <w:color w:val="auto"/>
          <w:szCs w:val="24"/>
          <w:lang w:eastAsia="en-US"/>
        </w:rPr>
        <w:t xml:space="preserve"> kindlasti tähelepanelikult jälgima. </w:t>
      </w:r>
      <w:r w:rsidR="008652FE" w:rsidRPr="008652FE">
        <w:rPr>
          <w:rFonts w:eastAsiaTheme="minorHAnsi"/>
          <w:color w:val="auto"/>
          <w:szCs w:val="24"/>
          <w:lang w:eastAsia="en-US"/>
        </w:rPr>
        <w:t xml:space="preserve">Oluline on avatud süsteemide puhul tagada erinevate põhjaveekihtide isoleeritus nii projektides kui ka puurimistöödel. </w:t>
      </w:r>
    </w:p>
    <w:p w14:paraId="60F45839" w14:textId="77777777" w:rsidR="00050206" w:rsidRPr="004D35F3" w:rsidRDefault="00050206" w:rsidP="00881148">
      <w:pPr>
        <w:spacing w:after="0" w:line="240" w:lineRule="auto"/>
        <w:ind w:left="0" w:right="0" w:firstLine="0"/>
        <w:rPr>
          <w:rFonts w:eastAsiaTheme="minorHAnsi"/>
          <w:color w:val="auto"/>
          <w:szCs w:val="24"/>
          <w:lang w:eastAsia="en-US"/>
        </w:rPr>
      </w:pPr>
    </w:p>
    <w:p w14:paraId="38B9B332" w14:textId="21D99122" w:rsidR="00A52A36" w:rsidRPr="00A52A36" w:rsidRDefault="00050206" w:rsidP="00881148">
      <w:pPr>
        <w:spacing w:after="0" w:line="240" w:lineRule="auto"/>
        <w:ind w:left="0" w:right="0" w:firstLine="0"/>
        <w:rPr>
          <w:rFonts w:eastAsiaTheme="minorHAnsi"/>
          <w:color w:val="auto"/>
          <w:szCs w:val="24"/>
          <w:lang w:eastAsia="en-US"/>
        </w:rPr>
      </w:pPr>
      <w:r w:rsidRPr="004D35F3">
        <w:rPr>
          <w:rFonts w:eastAsiaTheme="minorHAnsi"/>
          <w:color w:val="auto"/>
          <w:szCs w:val="24"/>
          <w:lang w:eastAsia="en-US"/>
        </w:rPr>
        <w:t>3) </w:t>
      </w:r>
      <w:r w:rsidR="00664CA0">
        <w:rPr>
          <w:rFonts w:eastAsiaTheme="minorHAnsi"/>
          <w:color w:val="auto"/>
          <w:szCs w:val="24"/>
          <w:lang w:eastAsia="en-US"/>
        </w:rPr>
        <w:t>Maa</w:t>
      </w:r>
      <w:r w:rsidR="00CF3DE3">
        <w:rPr>
          <w:rFonts w:eastAsiaTheme="minorHAnsi"/>
          <w:color w:val="auto"/>
          <w:szCs w:val="24"/>
          <w:lang w:eastAsia="en-US"/>
        </w:rPr>
        <w:t>s</w:t>
      </w:r>
      <w:r w:rsidR="00A52A36" w:rsidRPr="00A52A36">
        <w:rPr>
          <w:rFonts w:eastAsiaTheme="minorHAnsi"/>
          <w:color w:val="auto"/>
          <w:szCs w:val="24"/>
          <w:lang w:eastAsia="en-US"/>
        </w:rPr>
        <w:t>oojussüsteemide kasutamise käigus muudetakse kivimite ja põhjavee temperatuuri, millega võivad kaasneda keemilised ja füüsikalised protsessid. Vähem ohutud</w:t>
      </w:r>
      <w:r w:rsidR="008652FE">
        <w:rPr>
          <w:rFonts w:eastAsiaTheme="minorHAnsi"/>
          <w:color w:val="auto"/>
          <w:szCs w:val="24"/>
          <w:lang w:eastAsia="en-US"/>
        </w:rPr>
        <w:t xml:space="preserve"> põhjaveele</w:t>
      </w:r>
      <w:r w:rsidR="00A52A36" w:rsidRPr="00A52A36">
        <w:rPr>
          <w:rFonts w:eastAsiaTheme="minorHAnsi"/>
          <w:color w:val="auto"/>
          <w:szCs w:val="24"/>
          <w:lang w:eastAsia="en-US"/>
        </w:rPr>
        <w:t xml:space="preserve"> on </w:t>
      </w:r>
      <w:r w:rsidR="00A52A36" w:rsidRPr="00A52A36">
        <w:rPr>
          <w:rFonts w:eastAsiaTheme="minorHAnsi"/>
          <w:color w:val="auto"/>
          <w:szCs w:val="24"/>
          <w:lang w:eastAsia="en-US"/>
        </w:rPr>
        <w:lastRenderedPageBreak/>
        <w:t xml:space="preserve">kinnise süsteemi maasoojuse puuraugud, mis on </w:t>
      </w:r>
      <w:proofErr w:type="spellStart"/>
      <w:r w:rsidR="00A52A36" w:rsidRPr="00A52A36">
        <w:rPr>
          <w:rFonts w:eastAsiaTheme="minorHAnsi"/>
          <w:color w:val="auto"/>
          <w:szCs w:val="24"/>
          <w:lang w:eastAsia="en-US"/>
        </w:rPr>
        <w:t>tamponeeritud</w:t>
      </w:r>
      <w:proofErr w:type="spellEnd"/>
      <w:r w:rsidR="00A52A36" w:rsidRPr="00A52A36">
        <w:rPr>
          <w:rFonts w:eastAsiaTheme="minorHAnsi"/>
          <w:color w:val="auto"/>
          <w:szCs w:val="24"/>
          <w:lang w:eastAsia="en-US"/>
        </w:rPr>
        <w:t xml:space="preserve"> puuraugud ehk tsementi täis valatud. Küll kujutab ehitusaegset riski põhjaveele ja lähedal</w:t>
      </w:r>
      <w:r w:rsidR="007C30D8">
        <w:rPr>
          <w:rFonts w:eastAsiaTheme="minorHAnsi"/>
          <w:color w:val="auto"/>
          <w:szCs w:val="24"/>
          <w:lang w:eastAsia="en-US"/>
        </w:rPr>
        <w:t xml:space="preserve"> </w:t>
      </w:r>
      <w:r w:rsidR="00A52A36" w:rsidRPr="00A52A36">
        <w:rPr>
          <w:rFonts w:eastAsiaTheme="minorHAnsi"/>
          <w:color w:val="auto"/>
          <w:szCs w:val="24"/>
          <w:lang w:eastAsia="en-US"/>
        </w:rPr>
        <w:t>paiknevatele teistele puurkaevudele nii avatud kui ka kinniste maasoojussüsteemide rajamine, kuna läbitakse mit</w:t>
      </w:r>
      <w:r w:rsidR="00766811">
        <w:rPr>
          <w:rFonts w:eastAsiaTheme="minorHAnsi"/>
          <w:color w:val="auto"/>
          <w:szCs w:val="24"/>
          <w:lang w:eastAsia="en-US"/>
        </w:rPr>
        <w:t>ut</w:t>
      </w:r>
      <w:r w:rsidR="00A52A36" w:rsidRPr="00A52A36">
        <w:rPr>
          <w:rFonts w:eastAsiaTheme="minorHAnsi"/>
          <w:color w:val="auto"/>
          <w:szCs w:val="24"/>
          <w:lang w:eastAsia="en-US"/>
        </w:rPr>
        <w:t xml:space="preserve"> veekiht</w:t>
      </w:r>
      <w:r w:rsidR="00766811">
        <w:rPr>
          <w:rFonts w:eastAsiaTheme="minorHAnsi"/>
          <w:color w:val="auto"/>
          <w:szCs w:val="24"/>
          <w:lang w:eastAsia="en-US"/>
        </w:rPr>
        <w:t>i</w:t>
      </w:r>
      <w:r w:rsidR="00A52A36" w:rsidRPr="00A52A36">
        <w:rPr>
          <w:rFonts w:eastAsiaTheme="minorHAnsi"/>
          <w:color w:val="auto"/>
          <w:szCs w:val="24"/>
          <w:lang w:eastAsia="en-US"/>
        </w:rPr>
        <w:t xml:space="preserve"> ja muutuda võib naaberkaevude vee kvaliteet (vesi muutub hägusaks). Mida sügavamad puuraugud on, seda rohkem veekihte läbitakse ja suurem on risk põhjaveele. Oluline on projektides jälgida, et kasutatakse sobivat puurimistehnoloogiat</w:t>
      </w:r>
      <w:r w:rsidR="007C30D8">
        <w:rPr>
          <w:rFonts w:eastAsiaTheme="minorHAnsi"/>
          <w:color w:val="auto"/>
          <w:szCs w:val="24"/>
          <w:lang w:eastAsia="en-US"/>
        </w:rPr>
        <w:t xml:space="preserve"> ja sobivaid</w:t>
      </w:r>
      <w:r w:rsidR="00A52A36" w:rsidRPr="00A52A36">
        <w:rPr>
          <w:rFonts w:eastAsiaTheme="minorHAnsi"/>
          <w:color w:val="auto"/>
          <w:szCs w:val="24"/>
          <w:lang w:eastAsia="en-US"/>
        </w:rPr>
        <w:t xml:space="preserve"> materjale ning mõju läheduses paiknevatele puurkaevudele. </w:t>
      </w:r>
      <w:r w:rsidR="008652FE" w:rsidRPr="008652FE">
        <w:rPr>
          <w:rFonts w:eastAsiaTheme="minorHAnsi"/>
          <w:color w:val="auto"/>
          <w:szCs w:val="24"/>
          <w:lang w:eastAsia="en-US"/>
        </w:rPr>
        <w:t>Piirsügavuseks, millest alates on ehitusloa taotlus</w:t>
      </w:r>
      <w:r w:rsidR="007C30D8">
        <w:rPr>
          <w:rFonts w:eastAsiaTheme="minorHAnsi"/>
          <w:color w:val="auto"/>
          <w:szCs w:val="24"/>
          <w:lang w:eastAsia="en-US"/>
        </w:rPr>
        <w:t>te</w:t>
      </w:r>
      <w:r w:rsidR="008652FE" w:rsidRPr="008652FE">
        <w:rPr>
          <w:rFonts w:eastAsiaTheme="minorHAnsi"/>
          <w:color w:val="auto"/>
          <w:szCs w:val="24"/>
          <w:lang w:eastAsia="en-US"/>
        </w:rPr>
        <w:t xml:space="preserve"> eh</w:t>
      </w:r>
      <w:r w:rsidR="000E7617">
        <w:rPr>
          <w:rFonts w:eastAsiaTheme="minorHAnsi"/>
          <w:color w:val="auto"/>
          <w:szCs w:val="24"/>
          <w:lang w:eastAsia="en-US"/>
        </w:rPr>
        <w:t>i</w:t>
      </w:r>
      <w:r w:rsidR="008652FE" w:rsidRPr="008652FE">
        <w:rPr>
          <w:rFonts w:eastAsiaTheme="minorHAnsi"/>
          <w:color w:val="auto"/>
          <w:szCs w:val="24"/>
          <w:lang w:eastAsia="en-US"/>
        </w:rPr>
        <w:t>tusprojekte vaja kooskõlastada Keskkonnaametiga, on valitud 100</w:t>
      </w:r>
      <w:r w:rsidR="008652FE">
        <w:rPr>
          <w:rFonts w:eastAsiaTheme="minorHAnsi"/>
          <w:color w:val="auto"/>
          <w:szCs w:val="24"/>
          <w:lang w:eastAsia="en-US"/>
        </w:rPr>
        <w:t xml:space="preserve"> meetrit. </w:t>
      </w:r>
      <w:r w:rsidR="008652FE" w:rsidRPr="008652FE">
        <w:rPr>
          <w:rFonts w:eastAsiaTheme="minorHAnsi"/>
          <w:color w:val="auto"/>
          <w:szCs w:val="24"/>
          <w:lang w:eastAsia="en-US"/>
        </w:rPr>
        <w:t>Sügavamate kui 100 m maasoojussüsteemi puurkaevude ja -aukude rajamisel on suuremad riskid põhjaveekihtidele, mida kasutatakse ühisveevärgis joogiveeallikatena</w:t>
      </w:r>
      <w:r w:rsidR="007C30D8">
        <w:rPr>
          <w:rFonts w:eastAsiaTheme="minorHAnsi"/>
          <w:color w:val="auto"/>
          <w:szCs w:val="24"/>
          <w:lang w:eastAsia="en-US"/>
        </w:rPr>
        <w:t>,</w:t>
      </w:r>
      <w:r w:rsidR="008652FE" w:rsidRPr="008652FE">
        <w:rPr>
          <w:rFonts w:eastAsiaTheme="minorHAnsi"/>
          <w:color w:val="auto"/>
          <w:szCs w:val="24"/>
          <w:lang w:eastAsia="en-US"/>
        </w:rPr>
        <w:t xml:space="preserve"> ning nende kaevude konstruktsioonid ja puurimistehnoloogiad on keerulisemad.</w:t>
      </w:r>
    </w:p>
    <w:p w14:paraId="4D39A564" w14:textId="3D318905" w:rsidR="00050206" w:rsidRDefault="00F46250" w:rsidP="008243EB">
      <w:pPr>
        <w:spacing w:after="0" w:line="240" w:lineRule="auto"/>
        <w:ind w:left="0" w:right="0" w:firstLine="0"/>
        <w:rPr>
          <w:rFonts w:eastAsiaTheme="minorHAnsi"/>
          <w:color w:val="auto"/>
          <w:szCs w:val="24"/>
          <w:lang w:eastAsia="en-US"/>
        </w:rPr>
      </w:pPr>
      <w:r>
        <w:rPr>
          <w:rFonts w:eastAsiaTheme="minorHAnsi"/>
          <w:color w:val="auto"/>
          <w:szCs w:val="24"/>
          <w:lang w:eastAsia="en-US"/>
        </w:rPr>
        <w:t>S</w:t>
      </w:r>
      <w:r w:rsidR="00700E74" w:rsidRPr="00700E74">
        <w:rPr>
          <w:rFonts w:eastAsiaTheme="minorHAnsi"/>
          <w:color w:val="auto"/>
          <w:szCs w:val="24"/>
          <w:lang w:eastAsia="en-US"/>
        </w:rPr>
        <w:t xml:space="preserve">ageli on praktika selline, et soojuspuuraugud rajatakse mitmest puurkaevust kooseneva grupina. Lähtudes ainult puurkaevu sügavuse kriteeriumist, siis võib ette tulla olukord kus rajatakse näiteks </w:t>
      </w:r>
      <w:r w:rsidR="00700E74">
        <w:rPr>
          <w:rFonts w:eastAsiaTheme="minorHAnsi"/>
          <w:color w:val="auto"/>
          <w:szCs w:val="24"/>
          <w:lang w:eastAsia="en-US"/>
        </w:rPr>
        <w:t xml:space="preserve">kümme </w:t>
      </w:r>
      <w:r w:rsidR="00700E74" w:rsidRPr="00700E74">
        <w:rPr>
          <w:rFonts w:eastAsiaTheme="minorHAnsi"/>
          <w:color w:val="auto"/>
          <w:szCs w:val="24"/>
          <w:lang w:eastAsia="en-US"/>
        </w:rPr>
        <w:t>98</w:t>
      </w:r>
      <w:r w:rsidR="00700E74">
        <w:rPr>
          <w:rFonts w:eastAsiaTheme="minorHAnsi"/>
          <w:color w:val="auto"/>
          <w:szCs w:val="24"/>
          <w:lang w:eastAsia="en-US"/>
        </w:rPr>
        <w:t xml:space="preserve"> </w:t>
      </w:r>
      <w:r w:rsidR="00700E74" w:rsidRPr="00700E74">
        <w:rPr>
          <w:rFonts w:eastAsiaTheme="minorHAnsi"/>
          <w:color w:val="auto"/>
          <w:szCs w:val="24"/>
          <w:lang w:eastAsia="en-US"/>
        </w:rPr>
        <w:t>m</w:t>
      </w:r>
      <w:r w:rsidR="00700E74">
        <w:rPr>
          <w:rFonts w:eastAsiaTheme="minorHAnsi"/>
          <w:color w:val="auto"/>
          <w:szCs w:val="24"/>
          <w:lang w:eastAsia="en-US"/>
        </w:rPr>
        <w:t xml:space="preserve">eetri </w:t>
      </w:r>
      <w:r w:rsidR="00700E74" w:rsidRPr="00700E74">
        <w:rPr>
          <w:rFonts w:eastAsiaTheme="minorHAnsi"/>
          <w:color w:val="auto"/>
          <w:szCs w:val="24"/>
          <w:lang w:eastAsia="en-US"/>
        </w:rPr>
        <w:t xml:space="preserve"> sügavust soojuspuurauku. </w:t>
      </w:r>
      <w:r w:rsidR="00700E74">
        <w:rPr>
          <w:rFonts w:eastAsiaTheme="minorHAnsi"/>
          <w:color w:val="auto"/>
          <w:szCs w:val="24"/>
          <w:lang w:eastAsia="en-US"/>
        </w:rPr>
        <w:t>Seepärast on t</w:t>
      </w:r>
      <w:r w:rsidR="00240A79">
        <w:rPr>
          <w:rFonts w:eastAsiaTheme="minorHAnsi"/>
          <w:color w:val="auto"/>
          <w:szCs w:val="24"/>
          <w:lang w:eastAsia="en-US"/>
        </w:rPr>
        <w:t xml:space="preserve">eise kriteeriumina lisatud </w:t>
      </w:r>
      <w:r w:rsidR="006C62C9">
        <w:rPr>
          <w:rFonts w:eastAsiaTheme="minorHAnsi"/>
          <w:color w:val="auto"/>
          <w:szCs w:val="24"/>
          <w:lang w:eastAsia="en-US"/>
        </w:rPr>
        <w:t xml:space="preserve">maasoojussüsteemi projektivõimsus alates 25 kW-st. </w:t>
      </w:r>
      <w:r w:rsidR="00700E74">
        <w:rPr>
          <w:rFonts w:eastAsiaTheme="minorHAnsi"/>
          <w:color w:val="auto"/>
          <w:szCs w:val="24"/>
          <w:lang w:eastAsia="en-US"/>
        </w:rPr>
        <w:t>Allapoole m</w:t>
      </w:r>
      <w:r w:rsidR="006C62C9" w:rsidRPr="006C62C9">
        <w:rPr>
          <w:rFonts w:eastAsiaTheme="minorHAnsi"/>
          <w:color w:val="auto"/>
          <w:szCs w:val="24"/>
          <w:lang w:eastAsia="en-US"/>
        </w:rPr>
        <w:t>aasoojussüsteemi võimsus</w:t>
      </w:r>
      <w:r w:rsidR="00700E74">
        <w:rPr>
          <w:rFonts w:eastAsiaTheme="minorHAnsi"/>
          <w:color w:val="auto"/>
          <w:szCs w:val="24"/>
          <w:lang w:eastAsia="en-US"/>
        </w:rPr>
        <w:t>t</w:t>
      </w:r>
      <w:r w:rsidR="006C62C9" w:rsidRPr="006C62C9">
        <w:rPr>
          <w:rFonts w:eastAsiaTheme="minorHAnsi"/>
          <w:color w:val="auto"/>
          <w:szCs w:val="24"/>
          <w:lang w:eastAsia="en-US"/>
        </w:rPr>
        <w:t xml:space="preserve"> 25</w:t>
      </w:r>
      <w:r w:rsidR="005426A9">
        <w:rPr>
          <w:rFonts w:eastAsiaTheme="minorHAnsi"/>
          <w:color w:val="auto"/>
          <w:szCs w:val="24"/>
          <w:lang w:eastAsia="en-US"/>
        </w:rPr>
        <w:t> </w:t>
      </w:r>
      <w:r w:rsidR="006C62C9" w:rsidRPr="006C62C9">
        <w:rPr>
          <w:rFonts w:eastAsiaTheme="minorHAnsi"/>
          <w:color w:val="auto"/>
          <w:szCs w:val="24"/>
          <w:lang w:eastAsia="en-US"/>
        </w:rPr>
        <w:t xml:space="preserve">kW </w:t>
      </w:r>
      <w:r w:rsidR="00700E74">
        <w:rPr>
          <w:rFonts w:eastAsiaTheme="minorHAnsi"/>
          <w:color w:val="auto"/>
          <w:szCs w:val="24"/>
          <w:lang w:eastAsia="en-US"/>
        </w:rPr>
        <w:t>jääb</w:t>
      </w:r>
      <w:r w:rsidR="006C62C9" w:rsidRPr="006C62C9">
        <w:rPr>
          <w:rFonts w:eastAsiaTheme="minorHAnsi"/>
          <w:color w:val="auto"/>
          <w:szCs w:val="24"/>
          <w:lang w:eastAsia="en-US"/>
        </w:rPr>
        <w:t xml:space="preserve"> suurem osa eramutest (soojuspumbad vahemikus</w:t>
      </w:r>
      <w:r w:rsidR="00700E74">
        <w:rPr>
          <w:rFonts w:eastAsiaTheme="minorHAnsi"/>
          <w:color w:val="auto"/>
          <w:szCs w:val="24"/>
          <w:lang w:eastAsia="en-US"/>
        </w:rPr>
        <w:t xml:space="preserve"> võimsusega</w:t>
      </w:r>
      <w:r w:rsidR="006C62C9" w:rsidRPr="006C62C9">
        <w:rPr>
          <w:rFonts w:eastAsiaTheme="minorHAnsi"/>
          <w:color w:val="auto"/>
          <w:szCs w:val="24"/>
          <w:lang w:eastAsia="en-US"/>
        </w:rPr>
        <w:t xml:space="preserve"> 10-25 kW). Ülejäänud suurema võimsusega on näiteks ridaelamud, </w:t>
      </w:r>
      <w:r w:rsidR="00700E74">
        <w:rPr>
          <w:rFonts w:eastAsiaTheme="minorHAnsi"/>
          <w:color w:val="auto"/>
          <w:szCs w:val="24"/>
          <w:lang w:eastAsia="en-US"/>
        </w:rPr>
        <w:t>mitteelukondlikud hoone</w:t>
      </w:r>
      <w:r w:rsidR="006C62C9" w:rsidRPr="006C62C9">
        <w:rPr>
          <w:rFonts w:eastAsiaTheme="minorHAnsi"/>
          <w:color w:val="auto"/>
          <w:szCs w:val="24"/>
          <w:lang w:eastAsia="en-US"/>
        </w:rPr>
        <w:t>d, tööstushooned ja muud suuremad hooned.</w:t>
      </w:r>
    </w:p>
    <w:p w14:paraId="3DDD621D" w14:textId="77777777" w:rsidR="00240A79" w:rsidRPr="004D35F3" w:rsidRDefault="00240A79" w:rsidP="00881148">
      <w:pPr>
        <w:spacing w:after="0" w:line="240" w:lineRule="auto"/>
        <w:ind w:left="0" w:right="0" w:firstLine="0"/>
        <w:jc w:val="left"/>
        <w:rPr>
          <w:rFonts w:eastAsiaTheme="minorHAnsi"/>
          <w:color w:val="auto"/>
          <w:szCs w:val="24"/>
          <w:lang w:eastAsia="en-US"/>
        </w:rPr>
      </w:pPr>
    </w:p>
    <w:p w14:paraId="4A560A1F" w14:textId="5C79CC4B" w:rsidR="00AF1E1E" w:rsidRDefault="00050206" w:rsidP="00881148">
      <w:pPr>
        <w:spacing w:after="0" w:line="240" w:lineRule="auto"/>
        <w:ind w:left="0" w:right="0" w:firstLine="0"/>
        <w:rPr>
          <w:rFonts w:eastAsiaTheme="minorHAnsi"/>
          <w:color w:val="auto"/>
          <w:szCs w:val="24"/>
          <w:lang w:eastAsia="en-US"/>
        </w:rPr>
      </w:pPr>
      <w:r w:rsidRPr="004D35F3">
        <w:rPr>
          <w:rFonts w:eastAsiaTheme="minorHAnsi"/>
          <w:color w:val="auto"/>
          <w:szCs w:val="24"/>
          <w:lang w:eastAsia="en-US"/>
        </w:rPr>
        <w:t>4) </w:t>
      </w:r>
      <w:r w:rsidR="00A52A36" w:rsidRPr="00A52A36">
        <w:rPr>
          <w:rFonts w:eastAsiaTheme="minorHAnsi"/>
          <w:color w:val="auto"/>
          <w:szCs w:val="24"/>
          <w:lang w:eastAsia="en-US"/>
        </w:rPr>
        <w:t>Kambriumi-Vendi ja Ordoviitsiumi-Kambriumi veek</w:t>
      </w:r>
      <w:r w:rsidR="00B769BD">
        <w:rPr>
          <w:rFonts w:eastAsiaTheme="minorHAnsi"/>
          <w:color w:val="auto"/>
          <w:szCs w:val="24"/>
          <w:lang w:eastAsia="en-US"/>
        </w:rPr>
        <w:t>ompleksid</w:t>
      </w:r>
      <w:r w:rsidR="00A52A36" w:rsidRPr="00A52A36">
        <w:rPr>
          <w:rFonts w:eastAsiaTheme="minorHAnsi"/>
          <w:color w:val="auto"/>
          <w:szCs w:val="24"/>
          <w:lang w:eastAsia="en-US"/>
        </w:rPr>
        <w:t xml:space="preserve"> on Eestis põhilis</w:t>
      </w:r>
      <w:r w:rsidR="007C30D8">
        <w:rPr>
          <w:rFonts w:eastAsiaTheme="minorHAnsi"/>
          <w:color w:val="auto"/>
          <w:szCs w:val="24"/>
          <w:lang w:eastAsia="en-US"/>
        </w:rPr>
        <w:t>ed</w:t>
      </w:r>
      <w:r w:rsidR="00A52A36" w:rsidRPr="00A52A36">
        <w:rPr>
          <w:rFonts w:eastAsiaTheme="minorHAnsi"/>
          <w:color w:val="auto"/>
          <w:szCs w:val="24"/>
          <w:lang w:eastAsia="en-US"/>
        </w:rPr>
        <w:t xml:space="preserve"> </w:t>
      </w:r>
      <w:proofErr w:type="spellStart"/>
      <w:r w:rsidR="00A52A36" w:rsidRPr="00A52A36">
        <w:rPr>
          <w:rFonts w:eastAsiaTheme="minorHAnsi"/>
          <w:color w:val="auto"/>
          <w:szCs w:val="24"/>
          <w:lang w:eastAsia="en-US"/>
        </w:rPr>
        <w:t>ühisveevarustuse</w:t>
      </w:r>
      <w:proofErr w:type="spellEnd"/>
      <w:r w:rsidR="00A52A36" w:rsidRPr="00A52A36">
        <w:rPr>
          <w:rFonts w:eastAsiaTheme="minorHAnsi"/>
          <w:color w:val="auto"/>
          <w:szCs w:val="24"/>
          <w:lang w:eastAsia="en-US"/>
        </w:rPr>
        <w:t xml:space="preserve"> joogiveeallika</w:t>
      </w:r>
      <w:r w:rsidR="007C30D8">
        <w:rPr>
          <w:rFonts w:eastAsiaTheme="minorHAnsi"/>
          <w:color w:val="auto"/>
          <w:szCs w:val="24"/>
          <w:lang w:eastAsia="en-US"/>
        </w:rPr>
        <w:t>d</w:t>
      </w:r>
      <w:r w:rsidR="00A52A36" w:rsidRPr="00A52A36">
        <w:rPr>
          <w:rFonts w:eastAsiaTheme="minorHAnsi"/>
          <w:color w:val="auto"/>
          <w:szCs w:val="24"/>
          <w:lang w:eastAsia="en-US"/>
        </w:rPr>
        <w:t xml:space="preserve"> (sh Põhja-Eesti suurema</w:t>
      </w:r>
      <w:r w:rsidR="007C30D8">
        <w:rPr>
          <w:rFonts w:eastAsiaTheme="minorHAnsi"/>
          <w:color w:val="auto"/>
          <w:szCs w:val="24"/>
          <w:lang w:eastAsia="en-US"/>
        </w:rPr>
        <w:t>tele</w:t>
      </w:r>
      <w:r w:rsidR="00A52A36" w:rsidRPr="00A52A36">
        <w:rPr>
          <w:rFonts w:eastAsiaTheme="minorHAnsi"/>
          <w:color w:val="auto"/>
          <w:szCs w:val="24"/>
          <w:lang w:eastAsia="en-US"/>
        </w:rPr>
        <w:t xml:space="preserve"> linnad</w:t>
      </w:r>
      <w:r w:rsidR="007C30D8">
        <w:rPr>
          <w:rFonts w:eastAsiaTheme="minorHAnsi"/>
          <w:color w:val="auto"/>
          <w:szCs w:val="24"/>
          <w:lang w:eastAsia="en-US"/>
        </w:rPr>
        <w:t>ele</w:t>
      </w:r>
      <w:r w:rsidR="00A52A36" w:rsidRPr="00A52A36">
        <w:rPr>
          <w:rFonts w:eastAsiaTheme="minorHAnsi"/>
          <w:color w:val="auto"/>
          <w:szCs w:val="24"/>
          <w:lang w:eastAsia="en-US"/>
        </w:rPr>
        <w:t>) ja on taastumatud põhjaveeressursid</w:t>
      </w:r>
      <w:r w:rsidR="00766811">
        <w:rPr>
          <w:rFonts w:eastAsiaTheme="minorHAnsi"/>
          <w:color w:val="auto"/>
          <w:szCs w:val="24"/>
          <w:lang w:eastAsia="en-US"/>
        </w:rPr>
        <w:t>, mistõttu on</w:t>
      </w:r>
      <w:r w:rsidR="00A52A36" w:rsidRPr="00A52A36">
        <w:rPr>
          <w:rFonts w:eastAsiaTheme="minorHAnsi"/>
          <w:color w:val="auto"/>
          <w:szCs w:val="24"/>
          <w:lang w:eastAsia="en-US"/>
        </w:rPr>
        <w:t xml:space="preserve"> nende kaitse erilise tähtsusega. Nendesse </w:t>
      </w:r>
      <w:r w:rsidR="00B769BD">
        <w:rPr>
          <w:rFonts w:eastAsiaTheme="minorHAnsi"/>
          <w:color w:val="auto"/>
          <w:szCs w:val="24"/>
          <w:lang w:eastAsia="en-US"/>
        </w:rPr>
        <w:t>veekompleksi</w:t>
      </w:r>
      <w:r w:rsidR="00B769BD" w:rsidRPr="00A52A36">
        <w:rPr>
          <w:rFonts w:eastAsiaTheme="minorHAnsi"/>
          <w:color w:val="auto"/>
          <w:szCs w:val="24"/>
          <w:lang w:eastAsia="en-US"/>
        </w:rPr>
        <w:t xml:space="preserve">desse </w:t>
      </w:r>
      <w:r w:rsidR="00A52A36" w:rsidRPr="00A52A36">
        <w:rPr>
          <w:rFonts w:eastAsiaTheme="minorHAnsi"/>
          <w:color w:val="auto"/>
          <w:szCs w:val="24"/>
          <w:lang w:eastAsia="en-US"/>
        </w:rPr>
        <w:t>uute puurkaevude rajamisel</w:t>
      </w:r>
      <w:r w:rsidR="00B769BD">
        <w:rPr>
          <w:rFonts w:eastAsiaTheme="minorHAnsi"/>
          <w:color w:val="auto"/>
          <w:szCs w:val="24"/>
          <w:lang w:eastAsia="en-US"/>
        </w:rPr>
        <w:t xml:space="preserve"> või ümberehitamisel ning</w:t>
      </w:r>
      <w:r w:rsidR="00A52A36" w:rsidRPr="00A52A36">
        <w:rPr>
          <w:rFonts w:eastAsiaTheme="minorHAnsi"/>
          <w:color w:val="auto"/>
          <w:szCs w:val="24"/>
          <w:lang w:eastAsia="en-US"/>
        </w:rPr>
        <w:t xml:space="preserve"> projekteerimisel on vaja hinnata mõju kehtestatud põhjaveevarule, nii selle kogusele kui </w:t>
      </w:r>
      <w:r w:rsidR="007C30D8">
        <w:rPr>
          <w:rFonts w:eastAsiaTheme="minorHAnsi"/>
          <w:color w:val="auto"/>
          <w:szCs w:val="24"/>
          <w:lang w:eastAsia="en-US"/>
        </w:rPr>
        <w:t xml:space="preserve">ka </w:t>
      </w:r>
      <w:r w:rsidR="00A52A36" w:rsidRPr="00A52A36">
        <w:rPr>
          <w:rFonts w:eastAsiaTheme="minorHAnsi"/>
          <w:color w:val="auto"/>
          <w:szCs w:val="24"/>
          <w:lang w:eastAsia="en-US"/>
        </w:rPr>
        <w:t>põhjavee kvaliteedi muutustele</w:t>
      </w:r>
      <w:r w:rsidR="00B769BD">
        <w:rPr>
          <w:rFonts w:eastAsiaTheme="minorHAnsi"/>
          <w:color w:val="auto"/>
          <w:szCs w:val="24"/>
          <w:lang w:eastAsia="en-US"/>
        </w:rPr>
        <w:t>.</w:t>
      </w:r>
      <w:r w:rsidR="00A52A36" w:rsidRPr="00A52A36">
        <w:rPr>
          <w:rFonts w:eastAsiaTheme="minorHAnsi"/>
          <w:color w:val="auto"/>
          <w:szCs w:val="24"/>
          <w:lang w:eastAsia="en-US"/>
        </w:rPr>
        <w:t xml:space="preserve"> Nimetatud põhjaveek</w:t>
      </w:r>
      <w:r w:rsidR="00B769BD">
        <w:rPr>
          <w:rFonts w:eastAsiaTheme="minorHAnsi"/>
          <w:color w:val="auto"/>
          <w:szCs w:val="24"/>
          <w:lang w:eastAsia="en-US"/>
        </w:rPr>
        <w:t>omplekside</w:t>
      </w:r>
      <w:r w:rsidR="00A52A36" w:rsidRPr="00A52A36">
        <w:rPr>
          <w:rFonts w:eastAsiaTheme="minorHAnsi"/>
          <w:color w:val="auto"/>
          <w:szCs w:val="24"/>
          <w:lang w:eastAsia="en-US"/>
        </w:rPr>
        <w:t xml:space="preserve"> puurkaevud on keerulisema konstruktsiooniga ja enamasti</w:t>
      </w:r>
      <w:r w:rsidR="007C30D8">
        <w:rPr>
          <w:rFonts w:eastAsiaTheme="minorHAnsi"/>
          <w:color w:val="auto"/>
          <w:szCs w:val="24"/>
          <w:lang w:eastAsia="en-US"/>
        </w:rPr>
        <w:t xml:space="preserve"> sügavamad kui</w:t>
      </w:r>
      <w:r w:rsidR="00A52A36" w:rsidRPr="00A52A36">
        <w:rPr>
          <w:rFonts w:eastAsiaTheme="minorHAnsi"/>
          <w:color w:val="auto"/>
          <w:szCs w:val="24"/>
          <w:lang w:eastAsia="en-US"/>
        </w:rPr>
        <w:t xml:space="preserve"> 100 m ning nende rajamisel läbitakse mit</w:t>
      </w:r>
      <w:r w:rsidR="007C30D8">
        <w:rPr>
          <w:rFonts w:eastAsiaTheme="minorHAnsi"/>
          <w:color w:val="auto"/>
          <w:szCs w:val="24"/>
          <w:lang w:eastAsia="en-US"/>
        </w:rPr>
        <w:t>ut</w:t>
      </w:r>
      <w:r w:rsidR="00A52A36" w:rsidRPr="00A52A36">
        <w:rPr>
          <w:rFonts w:eastAsiaTheme="minorHAnsi"/>
          <w:color w:val="auto"/>
          <w:szCs w:val="24"/>
          <w:lang w:eastAsia="en-US"/>
        </w:rPr>
        <w:t xml:space="preserve"> veekiht</w:t>
      </w:r>
      <w:r w:rsidR="007C30D8">
        <w:rPr>
          <w:rFonts w:eastAsiaTheme="minorHAnsi"/>
          <w:color w:val="auto"/>
          <w:szCs w:val="24"/>
          <w:lang w:eastAsia="en-US"/>
        </w:rPr>
        <w:t>i</w:t>
      </w:r>
      <w:r w:rsidR="00A52A36" w:rsidRPr="00A52A36">
        <w:rPr>
          <w:rFonts w:eastAsiaTheme="minorHAnsi"/>
          <w:color w:val="auto"/>
          <w:szCs w:val="24"/>
          <w:lang w:eastAsia="en-US"/>
        </w:rPr>
        <w:t>.</w:t>
      </w:r>
    </w:p>
    <w:p w14:paraId="2B1FB8E6" w14:textId="0E017945" w:rsidR="00A52A36" w:rsidRDefault="00AF1E1E" w:rsidP="00881148">
      <w:pPr>
        <w:spacing w:after="0" w:line="240" w:lineRule="auto"/>
        <w:ind w:left="0" w:right="0" w:firstLine="0"/>
        <w:rPr>
          <w:rFonts w:eastAsiaTheme="minorHAnsi"/>
          <w:color w:val="auto"/>
          <w:szCs w:val="24"/>
          <w:lang w:eastAsia="en-US"/>
        </w:rPr>
      </w:pPr>
      <w:r w:rsidRPr="00AF1E1E">
        <w:rPr>
          <w:rFonts w:eastAsiaTheme="minorHAnsi"/>
          <w:color w:val="auto"/>
          <w:szCs w:val="24"/>
          <w:lang w:eastAsia="en-US"/>
        </w:rPr>
        <w:t xml:space="preserve">Suurema </w:t>
      </w:r>
      <w:r w:rsidR="007C30D8">
        <w:rPr>
          <w:rFonts w:eastAsiaTheme="minorHAnsi"/>
          <w:color w:val="auto"/>
          <w:szCs w:val="24"/>
          <w:lang w:eastAsia="en-US"/>
        </w:rPr>
        <w:t xml:space="preserve">veevõtuga </w:t>
      </w:r>
      <w:r w:rsidRPr="00AF1E1E">
        <w:rPr>
          <w:rFonts w:eastAsiaTheme="minorHAnsi"/>
          <w:color w:val="auto"/>
          <w:szCs w:val="24"/>
          <w:lang w:eastAsia="en-US"/>
        </w:rPr>
        <w:t>kui 500 kuupmeetrit veehaar</w:t>
      </w:r>
      <w:r w:rsidR="00C91AE2">
        <w:rPr>
          <w:rFonts w:eastAsiaTheme="minorHAnsi"/>
          <w:color w:val="auto"/>
          <w:szCs w:val="24"/>
          <w:lang w:eastAsia="en-US"/>
        </w:rPr>
        <w:t>dele</w:t>
      </w:r>
      <w:r w:rsidRPr="00AF1E1E">
        <w:rPr>
          <w:rFonts w:eastAsiaTheme="minorHAnsi"/>
          <w:color w:val="auto"/>
          <w:szCs w:val="24"/>
          <w:lang w:eastAsia="en-US"/>
        </w:rPr>
        <w:t xml:space="preserve"> on kehtestatud põhjaveevaru 25</w:t>
      </w:r>
      <w:r w:rsidR="007C30D8">
        <w:rPr>
          <w:rFonts w:eastAsiaTheme="minorHAnsi"/>
          <w:color w:val="auto"/>
          <w:szCs w:val="24"/>
          <w:lang w:eastAsia="en-US"/>
        </w:rPr>
        <w:t>–</w:t>
      </w:r>
      <w:r w:rsidRPr="00AF1E1E">
        <w:rPr>
          <w:rFonts w:eastAsiaTheme="minorHAnsi"/>
          <w:color w:val="auto"/>
          <w:szCs w:val="24"/>
          <w:lang w:eastAsia="en-US"/>
        </w:rPr>
        <w:t xml:space="preserve">30 aastaks ja moodustatud põhjaveevaruga ala või põhjaveemaardla. </w:t>
      </w:r>
      <w:r w:rsidR="00C91AE2">
        <w:rPr>
          <w:rFonts w:eastAsiaTheme="minorHAnsi"/>
          <w:color w:val="auto"/>
          <w:szCs w:val="24"/>
          <w:lang w:eastAsia="en-US"/>
        </w:rPr>
        <w:t>Sellises piirkonnas täiendava kaevu puurimine on veekeskkonnale olulise mõjuga  ja sinna</w:t>
      </w:r>
      <w:r w:rsidRPr="00AF1E1E">
        <w:rPr>
          <w:rFonts w:eastAsiaTheme="minorHAnsi"/>
          <w:color w:val="auto"/>
          <w:szCs w:val="24"/>
          <w:lang w:eastAsia="en-US"/>
        </w:rPr>
        <w:t xml:space="preserve"> uue puurkaevu projekteerimisel on vaja hinnata kavandatava veevõtu mõju põhjaveevarule, põhjavee keemilise</w:t>
      </w:r>
      <w:r w:rsidR="00C91AE2">
        <w:rPr>
          <w:rFonts w:eastAsiaTheme="minorHAnsi"/>
          <w:color w:val="auto"/>
          <w:szCs w:val="24"/>
          <w:lang w:eastAsia="en-US"/>
        </w:rPr>
        <w:t>le</w:t>
      </w:r>
      <w:r w:rsidRPr="00AF1E1E">
        <w:rPr>
          <w:rFonts w:eastAsiaTheme="minorHAnsi"/>
          <w:color w:val="auto"/>
          <w:szCs w:val="24"/>
          <w:lang w:eastAsia="en-US"/>
        </w:rPr>
        <w:t xml:space="preserve"> koostise</w:t>
      </w:r>
      <w:r w:rsidR="00C91AE2">
        <w:rPr>
          <w:rFonts w:eastAsiaTheme="minorHAnsi"/>
          <w:color w:val="auto"/>
          <w:szCs w:val="24"/>
          <w:lang w:eastAsia="en-US"/>
        </w:rPr>
        <w:t>le</w:t>
      </w:r>
      <w:r w:rsidRPr="00AF1E1E">
        <w:rPr>
          <w:rFonts w:eastAsiaTheme="minorHAnsi"/>
          <w:color w:val="auto"/>
          <w:szCs w:val="24"/>
          <w:lang w:eastAsia="en-US"/>
        </w:rPr>
        <w:t xml:space="preserve"> ja mõju olemasoleva</w:t>
      </w:r>
      <w:r w:rsidR="003E1309">
        <w:rPr>
          <w:rFonts w:eastAsiaTheme="minorHAnsi"/>
          <w:color w:val="auto"/>
          <w:szCs w:val="24"/>
          <w:lang w:eastAsia="en-US"/>
        </w:rPr>
        <w:t>te</w:t>
      </w:r>
      <w:r w:rsidRPr="00AF1E1E">
        <w:rPr>
          <w:rFonts w:eastAsiaTheme="minorHAnsi"/>
          <w:color w:val="auto"/>
          <w:szCs w:val="24"/>
          <w:lang w:eastAsia="en-US"/>
        </w:rPr>
        <w:t>le</w:t>
      </w:r>
      <w:r w:rsidR="003E1309">
        <w:rPr>
          <w:rFonts w:eastAsiaTheme="minorHAnsi"/>
          <w:color w:val="auto"/>
          <w:szCs w:val="24"/>
          <w:lang w:eastAsia="en-US"/>
        </w:rPr>
        <w:t xml:space="preserve"> ja</w:t>
      </w:r>
      <w:r w:rsidRPr="00AF1E1E">
        <w:rPr>
          <w:rFonts w:eastAsiaTheme="minorHAnsi"/>
          <w:color w:val="auto"/>
          <w:szCs w:val="24"/>
          <w:lang w:eastAsia="en-US"/>
        </w:rPr>
        <w:t xml:space="preserve"> </w:t>
      </w:r>
      <w:r w:rsidR="003E1309">
        <w:rPr>
          <w:rFonts w:eastAsiaTheme="minorHAnsi"/>
          <w:color w:val="auto"/>
          <w:szCs w:val="24"/>
          <w:lang w:eastAsia="en-US"/>
        </w:rPr>
        <w:t>teistele</w:t>
      </w:r>
      <w:r w:rsidR="003E1309" w:rsidRPr="00AF1E1E">
        <w:rPr>
          <w:rFonts w:eastAsiaTheme="minorHAnsi"/>
          <w:color w:val="auto"/>
          <w:szCs w:val="24"/>
          <w:lang w:eastAsia="en-US"/>
        </w:rPr>
        <w:t xml:space="preserve"> </w:t>
      </w:r>
      <w:r w:rsidRPr="00AF1E1E">
        <w:rPr>
          <w:rFonts w:eastAsiaTheme="minorHAnsi"/>
          <w:color w:val="auto"/>
          <w:szCs w:val="24"/>
          <w:lang w:eastAsia="en-US"/>
        </w:rPr>
        <w:t>veehaar</w:t>
      </w:r>
      <w:r w:rsidR="003E1309">
        <w:rPr>
          <w:rFonts w:eastAsiaTheme="minorHAnsi"/>
          <w:color w:val="auto"/>
          <w:szCs w:val="24"/>
          <w:lang w:eastAsia="en-US"/>
        </w:rPr>
        <w:t>et</w:t>
      </w:r>
      <w:r w:rsidR="00C91AE2">
        <w:rPr>
          <w:rFonts w:eastAsiaTheme="minorHAnsi"/>
          <w:color w:val="auto"/>
          <w:szCs w:val="24"/>
          <w:lang w:eastAsia="en-US"/>
        </w:rPr>
        <w:t>e</w:t>
      </w:r>
      <w:r w:rsidRPr="00AF1E1E">
        <w:rPr>
          <w:rFonts w:eastAsiaTheme="minorHAnsi"/>
          <w:color w:val="auto"/>
          <w:szCs w:val="24"/>
          <w:lang w:eastAsia="en-US"/>
        </w:rPr>
        <w:t>le.</w:t>
      </w:r>
    </w:p>
    <w:p w14:paraId="499EFE2E" w14:textId="77777777" w:rsidR="007C30D8" w:rsidRPr="00A52A36" w:rsidRDefault="007C30D8" w:rsidP="00881148">
      <w:pPr>
        <w:spacing w:after="0" w:line="240" w:lineRule="auto"/>
        <w:ind w:left="0" w:right="0" w:firstLine="0"/>
        <w:rPr>
          <w:rFonts w:eastAsiaTheme="minorHAnsi"/>
          <w:color w:val="auto"/>
          <w:szCs w:val="24"/>
          <w:lang w:eastAsia="en-US"/>
        </w:rPr>
      </w:pPr>
    </w:p>
    <w:p w14:paraId="7C205E0C" w14:textId="727EC9DA" w:rsidR="00616E12" w:rsidRPr="004D35F3" w:rsidRDefault="00240A79" w:rsidP="00766811">
      <w:pPr>
        <w:spacing w:line="240" w:lineRule="auto"/>
        <w:ind w:left="0" w:right="0" w:firstLine="0"/>
        <w:rPr>
          <w:szCs w:val="24"/>
        </w:rPr>
      </w:pPr>
      <w:r>
        <w:rPr>
          <w:szCs w:val="24"/>
        </w:rPr>
        <w:t>5</w:t>
      </w:r>
      <w:r w:rsidR="00050206" w:rsidRPr="004D35F3">
        <w:rPr>
          <w:szCs w:val="24"/>
        </w:rPr>
        <w:t xml:space="preserve">) Keskkonnametiga </w:t>
      </w:r>
      <w:r w:rsidR="000A59CB">
        <w:rPr>
          <w:szCs w:val="24"/>
        </w:rPr>
        <w:t xml:space="preserve">tuleb </w:t>
      </w:r>
      <w:r w:rsidR="00050206" w:rsidRPr="004D35F3">
        <w:rPr>
          <w:szCs w:val="24"/>
        </w:rPr>
        <w:t>puurkaevu või -augu ehitusloa taotlus kooskõlast</w:t>
      </w:r>
      <w:r w:rsidR="000A59CB">
        <w:rPr>
          <w:szCs w:val="24"/>
        </w:rPr>
        <w:t>ada</w:t>
      </w:r>
      <w:r w:rsidR="00050206" w:rsidRPr="004D35F3">
        <w:rPr>
          <w:szCs w:val="24"/>
        </w:rPr>
        <w:t xml:space="preserve"> </w:t>
      </w:r>
      <w:r w:rsidR="00C91AE2">
        <w:rPr>
          <w:szCs w:val="24"/>
        </w:rPr>
        <w:t xml:space="preserve">ka </w:t>
      </w:r>
      <w:r w:rsidR="00050206" w:rsidRPr="004D35F3">
        <w:rPr>
          <w:szCs w:val="24"/>
        </w:rPr>
        <w:t>juhul, kui tegevus on veevõtukoha rajamine kavandatud kaitstaval loodusobjektil. Looduskaitseseaduse § 14 l</w:t>
      </w:r>
      <w:r w:rsidR="000A59CB">
        <w:rPr>
          <w:szCs w:val="24"/>
        </w:rPr>
        <w:t>õike</w:t>
      </w:r>
      <w:r w:rsidR="00050206" w:rsidRPr="004D35F3">
        <w:rPr>
          <w:szCs w:val="24"/>
        </w:rPr>
        <w:t xml:space="preserve"> 1 p</w:t>
      </w:r>
      <w:r w:rsidR="000A59CB">
        <w:rPr>
          <w:szCs w:val="24"/>
        </w:rPr>
        <w:t>unktis</w:t>
      </w:r>
      <w:r w:rsidR="00050206" w:rsidRPr="004D35F3">
        <w:rPr>
          <w:szCs w:val="24"/>
        </w:rPr>
        <w:t xml:space="preserve"> 8 sätestatud korra alusel kaitsealal, hoiualal, püsielupaigas ja kaitstava looduse üksikobjekti kaitsevööndis ei või ilma kaitstava loodusobjekti valitseja (Keskkonnaameti) nõusolekuta anda ehitusluba. </w:t>
      </w:r>
      <w:r w:rsidR="00C7411E" w:rsidRPr="004D35F3">
        <w:rPr>
          <w:szCs w:val="24"/>
        </w:rPr>
        <w:t xml:space="preserve">Kooskõlastamine on vajalik, sest tuleb jälgida, et puurmasinaga ei kahjustataks taimestikku jm objekte, kuhu </w:t>
      </w:r>
      <w:proofErr w:type="spellStart"/>
      <w:r w:rsidR="00C7411E" w:rsidRPr="004D35F3">
        <w:rPr>
          <w:szCs w:val="24"/>
        </w:rPr>
        <w:t>puurimisšlamm</w:t>
      </w:r>
      <w:proofErr w:type="spellEnd"/>
      <w:r w:rsidR="00C7411E" w:rsidRPr="004D35F3">
        <w:rPr>
          <w:szCs w:val="24"/>
        </w:rPr>
        <w:t xml:space="preserve"> ja puurvesi suunatakse. Samuti tuleb jälgida, et </w:t>
      </w:r>
      <w:r w:rsidR="00C91AE2" w:rsidRPr="004D35F3">
        <w:rPr>
          <w:szCs w:val="24"/>
        </w:rPr>
        <w:t xml:space="preserve">veevõtt </w:t>
      </w:r>
      <w:r w:rsidR="00C7411E" w:rsidRPr="004D35F3">
        <w:rPr>
          <w:szCs w:val="24"/>
        </w:rPr>
        <w:t xml:space="preserve">kavandatavast puurkaevust ei kahjustaks maismaaökosüsteeme </w:t>
      </w:r>
      <w:r w:rsidR="000A59CB">
        <w:rPr>
          <w:szCs w:val="24"/>
        </w:rPr>
        <w:t>ega</w:t>
      </w:r>
      <w:r w:rsidR="00C7411E" w:rsidRPr="004D35F3">
        <w:rPr>
          <w:szCs w:val="24"/>
        </w:rPr>
        <w:t xml:space="preserve"> pinnaveekogude vooluhulka põhjaveetaseme </w:t>
      </w:r>
      <w:r w:rsidR="000A59CB">
        <w:rPr>
          <w:szCs w:val="24"/>
        </w:rPr>
        <w:t>langusest</w:t>
      </w:r>
      <w:r w:rsidR="00C7411E" w:rsidRPr="004D35F3">
        <w:rPr>
          <w:szCs w:val="24"/>
        </w:rPr>
        <w:t xml:space="preserve"> tingituna. </w:t>
      </w:r>
      <w:r w:rsidR="00C91AE2">
        <w:rPr>
          <w:szCs w:val="24"/>
        </w:rPr>
        <w:t>P</w:t>
      </w:r>
      <w:r w:rsidR="00C7411E" w:rsidRPr="004D35F3">
        <w:rPr>
          <w:szCs w:val="24"/>
        </w:rPr>
        <w:t xml:space="preserve">uurmasin </w:t>
      </w:r>
      <w:r w:rsidR="00C91AE2">
        <w:rPr>
          <w:szCs w:val="24"/>
        </w:rPr>
        <w:t xml:space="preserve">tekitab </w:t>
      </w:r>
      <w:r w:rsidR="00C7411E" w:rsidRPr="004D35F3">
        <w:rPr>
          <w:szCs w:val="24"/>
        </w:rPr>
        <w:t>müra, mille mõjuga peab arvestama.</w:t>
      </w:r>
    </w:p>
    <w:p w14:paraId="5F80636F" w14:textId="77777777" w:rsidR="009A7D01" w:rsidRPr="004D35F3" w:rsidRDefault="009A7D01" w:rsidP="00766811">
      <w:pPr>
        <w:spacing w:line="240" w:lineRule="auto"/>
        <w:ind w:left="0" w:right="0" w:firstLine="0"/>
        <w:rPr>
          <w:szCs w:val="24"/>
        </w:rPr>
      </w:pPr>
    </w:p>
    <w:p w14:paraId="56ACC715" w14:textId="1A32708E" w:rsidR="00677956" w:rsidRDefault="00677956" w:rsidP="00766811">
      <w:pPr>
        <w:spacing w:line="240" w:lineRule="auto"/>
        <w:ind w:left="0" w:right="0" w:firstLine="0"/>
        <w:rPr>
          <w:szCs w:val="24"/>
        </w:rPr>
      </w:pPr>
      <w:r>
        <w:rPr>
          <w:szCs w:val="24"/>
        </w:rPr>
        <w:t xml:space="preserve">Eelpool nimetatud puurkaevu ja -augu ehitusloa taotluste puhul saab Keskkonnaamet jätta taotluse kooskõlastamata </w:t>
      </w:r>
      <w:proofErr w:type="spellStart"/>
      <w:r>
        <w:rPr>
          <w:szCs w:val="24"/>
        </w:rPr>
        <w:t>EhSi</w:t>
      </w:r>
      <w:proofErr w:type="spellEnd"/>
      <w:r>
        <w:rPr>
          <w:szCs w:val="24"/>
        </w:rPr>
        <w:t xml:space="preserve"> § § 126 lõike 3 punktides sätestatud alustel. Näiteks </w:t>
      </w:r>
      <w:r w:rsidRPr="00677956">
        <w:rPr>
          <w:szCs w:val="24"/>
        </w:rPr>
        <w:t>puurkaevu või -augu asukoha valikul ei ole arvestatud piirkonna geoloogiliste ja hüdrogeoloogiliste tingimustega</w:t>
      </w:r>
      <w:r>
        <w:rPr>
          <w:szCs w:val="24"/>
        </w:rPr>
        <w:t xml:space="preserve">; </w:t>
      </w:r>
      <w:r w:rsidRPr="00677956">
        <w:rPr>
          <w:szCs w:val="24"/>
        </w:rPr>
        <w:t>puurkaevu või -augu ehitusprojektikohane sügavus, konstruktsioon või puurimismeetod ei taga põhjavee kaitse nõuete täitmist</w:t>
      </w:r>
      <w:r>
        <w:rPr>
          <w:szCs w:val="24"/>
        </w:rPr>
        <w:t xml:space="preserve"> või </w:t>
      </w:r>
      <w:r w:rsidRPr="00677956">
        <w:rPr>
          <w:szCs w:val="24"/>
        </w:rPr>
        <w:t>puurkaevu ehitusprojektikohane tootlikkus ületab piirkonnas kinnitatud vaba põhjaveevaru koguse</w:t>
      </w:r>
      <w:r>
        <w:rPr>
          <w:szCs w:val="24"/>
        </w:rPr>
        <w:t xml:space="preserve"> jne.</w:t>
      </w:r>
    </w:p>
    <w:p w14:paraId="609CFD54" w14:textId="06B64210" w:rsidR="00677956" w:rsidRDefault="00677956" w:rsidP="00766811">
      <w:pPr>
        <w:spacing w:line="240" w:lineRule="auto"/>
        <w:ind w:left="0" w:right="0" w:firstLine="0"/>
        <w:rPr>
          <w:szCs w:val="24"/>
        </w:rPr>
      </w:pPr>
      <w:r>
        <w:rPr>
          <w:szCs w:val="24"/>
        </w:rPr>
        <w:t>Nende puurkaevude ja -aukude ehitusloa taotluste puhul, mida Keskkonnaametile kooskõlastamiseks ei esitata</w:t>
      </w:r>
      <w:ins w:id="9" w:author="Mari Käbi" w:date="2023-12-12T09:43:00Z">
        <w:r w:rsidR="008C1D83">
          <w:rPr>
            <w:szCs w:val="24"/>
          </w:rPr>
          <w:t>,</w:t>
        </w:r>
      </w:ins>
      <w:r>
        <w:rPr>
          <w:szCs w:val="24"/>
        </w:rPr>
        <w:t xml:space="preserve"> võib kohaliku omavalitsuse üksus keelduda </w:t>
      </w:r>
      <w:proofErr w:type="spellStart"/>
      <w:r>
        <w:rPr>
          <w:szCs w:val="24"/>
        </w:rPr>
        <w:t>EhSi</w:t>
      </w:r>
      <w:proofErr w:type="spellEnd"/>
      <w:r>
        <w:rPr>
          <w:szCs w:val="24"/>
        </w:rPr>
        <w:t xml:space="preserve"> §-</w:t>
      </w:r>
      <w:proofErr w:type="spellStart"/>
      <w:r>
        <w:rPr>
          <w:szCs w:val="24"/>
        </w:rPr>
        <w:t>is</w:t>
      </w:r>
      <w:proofErr w:type="spellEnd"/>
      <w:r>
        <w:rPr>
          <w:szCs w:val="24"/>
        </w:rPr>
        <w:t xml:space="preserve"> 44 sätestatud üldisematel alustel. </w:t>
      </w:r>
    </w:p>
    <w:p w14:paraId="55E6C954" w14:textId="77777777" w:rsidR="00677956" w:rsidRDefault="00677956" w:rsidP="00766811">
      <w:pPr>
        <w:spacing w:line="240" w:lineRule="auto"/>
        <w:ind w:left="0" w:right="0" w:firstLine="0"/>
        <w:rPr>
          <w:szCs w:val="24"/>
        </w:rPr>
      </w:pPr>
    </w:p>
    <w:p w14:paraId="392073EC" w14:textId="64A70715" w:rsidR="00D10585" w:rsidRPr="00D10585" w:rsidRDefault="00D10585" w:rsidP="00766811">
      <w:pPr>
        <w:spacing w:line="240" w:lineRule="auto"/>
        <w:ind w:left="0" w:right="0" w:firstLine="0"/>
        <w:rPr>
          <w:szCs w:val="24"/>
        </w:rPr>
      </w:pPr>
      <w:r w:rsidRPr="00D10585">
        <w:rPr>
          <w:szCs w:val="24"/>
        </w:rPr>
        <w:lastRenderedPageBreak/>
        <w:t>Kuigi</w:t>
      </w:r>
      <w:r>
        <w:rPr>
          <w:szCs w:val="24"/>
        </w:rPr>
        <w:t xml:space="preserve"> muudatusega kaasneb, et edaspidi ei vaata Keskkonnaamet kõiki puurkaevu ja -augu ehitusloa taotlusi läbi</w:t>
      </w:r>
      <w:ins w:id="10" w:author="Mari Käbi" w:date="2023-12-12T09:45:00Z">
        <w:r w:rsidR="008C1D83">
          <w:rPr>
            <w:szCs w:val="24"/>
          </w:rPr>
          <w:t>,</w:t>
        </w:r>
      </w:ins>
      <w:r>
        <w:rPr>
          <w:szCs w:val="24"/>
        </w:rPr>
        <w:t xml:space="preserve"> vaid olulisema mõjuga</w:t>
      </w:r>
      <w:r w:rsidR="00664CA0">
        <w:rPr>
          <w:szCs w:val="24"/>
        </w:rPr>
        <w:t xml:space="preserve">, on riskid siiski maandatud. </w:t>
      </w:r>
      <w:r w:rsidR="00664CA0" w:rsidRPr="00664CA0">
        <w:rPr>
          <w:szCs w:val="24"/>
        </w:rPr>
        <w:t>Kohalik</w:t>
      </w:r>
      <w:r w:rsidR="00664CA0">
        <w:rPr>
          <w:szCs w:val="24"/>
        </w:rPr>
        <w:t>u</w:t>
      </w:r>
      <w:r w:rsidR="00664CA0" w:rsidRPr="00664CA0">
        <w:rPr>
          <w:szCs w:val="24"/>
        </w:rPr>
        <w:t xml:space="preserve"> omavalitsus</w:t>
      </w:r>
      <w:r w:rsidR="00664CA0">
        <w:rPr>
          <w:szCs w:val="24"/>
        </w:rPr>
        <w:t>e üksus</w:t>
      </w:r>
      <w:r w:rsidR="00664CA0" w:rsidRPr="00664CA0">
        <w:rPr>
          <w:szCs w:val="24"/>
        </w:rPr>
        <w:t xml:space="preserve"> on ka seni puurkaevude ehituslubade andmisel tähelepanu pööranud puurkaevude projektides kajastatud keskkonna- ja veekaitse aspektidele ning tunneb kõige paremini kohalikke olusid.  Kohaliku</w:t>
      </w:r>
      <w:del w:id="11" w:author="Mari Käbi" w:date="2023-12-12T09:47:00Z">
        <w:r w:rsidR="00664CA0" w:rsidRPr="00664CA0" w:rsidDel="008C1D83">
          <w:rPr>
            <w:szCs w:val="24"/>
          </w:rPr>
          <w:delText>l</w:delText>
        </w:r>
      </w:del>
      <w:r w:rsidR="00664CA0" w:rsidRPr="00664CA0">
        <w:rPr>
          <w:szCs w:val="24"/>
        </w:rPr>
        <w:t xml:space="preserve"> omavalitsuse</w:t>
      </w:r>
      <w:r w:rsidR="00664CA0">
        <w:rPr>
          <w:szCs w:val="24"/>
        </w:rPr>
        <w:t xml:space="preserve"> üksuse</w:t>
      </w:r>
      <w:r w:rsidR="00664CA0" w:rsidRPr="00664CA0">
        <w:rPr>
          <w:szCs w:val="24"/>
        </w:rPr>
        <w:t>l on ka kõige parem ülevaade planeeringutest, arengukavadest, võimalikest põhjavett ohustavatest potentsiaalsetest saasteallikatest, kohtkäitlussüsteemidest ning teistest salvkaevudest ja puurkaevudest. Riske maandab ka see, et puurkaevude ja -aukude projekte koostavatel ettevõtetel on olemas pädevus, neil on olemas majandustegevuse registris hüdrogeoloogiliste tööde tegevusluba puurkaevude ja -aukude ja maasoojussüsteemi puurkaevude ja -aukude projekteerimise valdkonnas.</w:t>
      </w:r>
    </w:p>
    <w:p w14:paraId="57557607" w14:textId="77777777" w:rsidR="00D10585" w:rsidRPr="00D10585" w:rsidRDefault="00D10585" w:rsidP="00766811">
      <w:pPr>
        <w:spacing w:line="240" w:lineRule="auto"/>
        <w:ind w:left="0" w:right="0" w:firstLine="0"/>
        <w:rPr>
          <w:szCs w:val="24"/>
        </w:rPr>
      </w:pPr>
    </w:p>
    <w:p w14:paraId="304D629D" w14:textId="09126253" w:rsidR="00616E12" w:rsidRPr="004D35F3" w:rsidRDefault="00430712" w:rsidP="00766811">
      <w:pPr>
        <w:spacing w:line="240" w:lineRule="auto"/>
        <w:ind w:left="0" w:right="0" w:firstLine="0"/>
        <w:rPr>
          <w:szCs w:val="24"/>
        </w:rPr>
      </w:pPr>
      <w:r w:rsidRPr="004D35F3">
        <w:rPr>
          <w:b/>
          <w:bCs/>
          <w:szCs w:val="24"/>
        </w:rPr>
        <w:t xml:space="preserve">Punktiga </w:t>
      </w:r>
      <w:r w:rsidR="00425A3B">
        <w:rPr>
          <w:b/>
          <w:bCs/>
          <w:szCs w:val="24"/>
        </w:rPr>
        <w:t>7</w:t>
      </w:r>
      <w:r w:rsidRPr="004D35F3">
        <w:rPr>
          <w:szCs w:val="24"/>
        </w:rPr>
        <w:t xml:space="preserve"> </w:t>
      </w:r>
      <w:r w:rsidR="009A3BDE" w:rsidRPr="004D35F3">
        <w:rPr>
          <w:szCs w:val="24"/>
        </w:rPr>
        <w:t>täiendatakse</w:t>
      </w:r>
      <w:r w:rsidR="00186FEA" w:rsidRPr="004D35F3">
        <w:rPr>
          <w:szCs w:val="24"/>
        </w:rPr>
        <w:t xml:space="preserve"> </w:t>
      </w:r>
      <w:r w:rsidR="00575D03" w:rsidRPr="004D35F3">
        <w:rPr>
          <w:szCs w:val="24"/>
        </w:rPr>
        <w:t>§</w:t>
      </w:r>
      <w:ins w:id="12" w:author="Mari Käbi" w:date="2023-12-12T09:47:00Z">
        <w:r w:rsidR="008C1D83">
          <w:rPr>
            <w:szCs w:val="24"/>
          </w:rPr>
          <w:t>-i</w:t>
        </w:r>
      </w:ins>
      <w:r w:rsidR="00575D03" w:rsidRPr="004D35F3">
        <w:rPr>
          <w:szCs w:val="24"/>
        </w:rPr>
        <w:t xml:space="preserve"> 126 uue lõikega. </w:t>
      </w:r>
      <w:r w:rsidR="000A59CB">
        <w:rPr>
          <w:szCs w:val="24"/>
        </w:rPr>
        <w:t>L</w:t>
      </w:r>
      <w:r w:rsidR="00575D03" w:rsidRPr="004D35F3">
        <w:rPr>
          <w:szCs w:val="24"/>
        </w:rPr>
        <w:t xml:space="preserve">õike 1 </w:t>
      </w:r>
      <w:r w:rsidR="000A59CB">
        <w:rPr>
          <w:szCs w:val="24"/>
        </w:rPr>
        <w:t xml:space="preserve">senine </w:t>
      </w:r>
      <w:r w:rsidR="00575D03" w:rsidRPr="004D35F3">
        <w:rPr>
          <w:szCs w:val="24"/>
        </w:rPr>
        <w:t>teine lause, mille järgi Keskkonnaamet kooskõlastab taotluse või keeldub taotluse kooskõlastamisest kümne tööpäeva jooksul taotluse saamisest arvates, sätestatakse eraldi lõikena.</w:t>
      </w:r>
      <w:r w:rsidR="00F9561B">
        <w:rPr>
          <w:szCs w:val="24"/>
        </w:rPr>
        <w:t xml:space="preserve"> Kehtiva regulatsiooni kohaselt on kooskõlastamise tähtaeg 10 tööpäeva. Kuna haldusmenetluse</w:t>
      </w:r>
      <w:r w:rsidR="008243EB">
        <w:rPr>
          <w:szCs w:val="24"/>
        </w:rPr>
        <w:t xml:space="preserve"> menetlustähtaegade arvestamise regulatsiooni</w:t>
      </w:r>
      <w:r w:rsidR="00F9561B">
        <w:rPr>
          <w:szCs w:val="24"/>
        </w:rPr>
        <w:t>s arvestatakse tähtaegasid päevades</w:t>
      </w:r>
      <w:r w:rsidR="0053766E">
        <w:rPr>
          <w:szCs w:val="24"/>
        </w:rPr>
        <w:t xml:space="preserve"> ning ehitusseadustiku üldosa kohaselt antakse kooskõlastamiseks 10 päeva</w:t>
      </w:r>
      <w:r w:rsidR="005E62C7">
        <w:rPr>
          <w:szCs w:val="24"/>
        </w:rPr>
        <w:t xml:space="preserve">, siis on tehtud vastav muudatus. </w:t>
      </w:r>
    </w:p>
    <w:p w14:paraId="2388F252" w14:textId="77777777" w:rsidR="00616E12" w:rsidRPr="004D35F3" w:rsidRDefault="00616E12" w:rsidP="00766811">
      <w:pPr>
        <w:spacing w:line="240" w:lineRule="auto"/>
        <w:ind w:left="0" w:right="0" w:firstLine="0"/>
        <w:rPr>
          <w:b/>
          <w:szCs w:val="24"/>
        </w:rPr>
      </w:pPr>
    </w:p>
    <w:p w14:paraId="4890D949" w14:textId="39752F2D" w:rsidR="00616E12" w:rsidRPr="004D35F3" w:rsidRDefault="009C6E34" w:rsidP="00766811">
      <w:pPr>
        <w:spacing w:line="240" w:lineRule="auto"/>
        <w:ind w:left="0" w:right="0" w:firstLine="0"/>
        <w:rPr>
          <w:szCs w:val="24"/>
        </w:rPr>
      </w:pPr>
      <w:r w:rsidRPr="004D35F3">
        <w:rPr>
          <w:b/>
          <w:szCs w:val="24"/>
        </w:rPr>
        <w:t xml:space="preserve">Punktiga </w:t>
      </w:r>
      <w:r w:rsidR="00425A3B">
        <w:rPr>
          <w:b/>
          <w:szCs w:val="24"/>
        </w:rPr>
        <w:t>8</w:t>
      </w:r>
      <w:r w:rsidRPr="004D35F3">
        <w:rPr>
          <w:b/>
          <w:szCs w:val="24"/>
        </w:rPr>
        <w:t xml:space="preserve"> </w:t>
      </w:r>
      <w:r w:rsidR="00575D03" w:rsidRPr="004D35F3">
        <w:rPr>
          <w:szCs w:val="24"/>
        </w:rPr>
        <w:t>jäetakse § 126</w:t>
      </w:r>
      <w:r w:rsidR="008E6979" w:rsidRPr="004D35F3">
        <w:rPr>
          <w:szCs w:val="24"/>
        </w:rPr>
        <w:t xml:space="preserve"> </w:t>
      </w:r>
      <w:r w:rsidR="00575D03" w:rsidRPr="004D35F3">
        <w:rPr>
          <w:szCs w:val="24"/>
        </w:rPr>
        <w:t>lõike 2 punktist 2 välja sõnad „või toiteala“. Muudatuse kohaselt ei lisata kooskõlastamisel ehitusloa eelnõule lisaks veehaarde toiteala projekti. 17.02.2023 jõustund veeseaduse muudatuse ja 23.04.2023 jõustunud keskkonnaministri 03.10.2019 määruse nr 50 „Veehaarde sanitaarkaitseala ulatuse suurendamise nõuded ja nõuded veehaarde sanitaarkaitseala projekti kohta ning joogiveehaarde toiteala ja valgala ulatus ning piirid“ muudatuse kohaselt ei koostata enam toiteala projekti</w:t>
      </w:r>
      <w:r w:rsidR="000A59CB">
        <w:rPr>
          <w:szCs w:val="24"/>
        </w:rPr>
        <w:t>,</w:t>
      </w:r>
      <w:r w:rsidR="00575D03" w:rsidRPr="004D35F3">
        <w:rPr>
          <w:szCs w:val="24"/>
        </w:rPr>
        <w:t xml:space="preserve"> vaid joogiveehaarde toiteala ulatus ja piirid määratakse hüdrogeoloogilise uuringu käigus </w:t>
      </w:r>
      <w:proofErr w:type="spellStart"/>
      <w:r w:rsidR="00575D03" w:rsidRPr="004D35F3">
        <w:rPr>
          <w:szCs w:val="24"/>
        </w:rPr>
        <w:t>hüdrodünaamiliste</w:t>
      </w:r>
      <w:proofErr w:type="spellEnd"/>
      <w:r w:rsidR="00575D03" w:rsidRPr="004D35F3">
        <w:rPr>
          <w:szCs w:val="24"/>
        </w:rPr>
        <w:t xml:space="preserve"> arvutustega ning need esitatakse veeseaduse § 85</w:t>
      </w:r>
      <w:r w:rsidR="00575D03" w:rsidRPr="004D35F3">
        <w:rPr>
          <w:szCs w:val="24"/>
          <w:vertAlign w:val="superscript"/>
        </w:rPr>
        <w:t>2</w:t>
      </w:r>
      <w:r w:rsidR="00575D03" w:rsidRPr="004D35F3">
        <w:rPr>
          <w:szCs w:val="24"/>
        </w:rPr>
        <w:t xml:space="preserve"> kohase joogiveehaarde toiteala riskihindamise raames.</w:t>
      </w:r>
    </w:p>
    <w:p w14:paraId="3FC378DA" w14:textId="77777777" w:rsidR="00575D03" w:rsidRPr="004D35F3" w:rsidRDefault="00575D03" w:rsidP="00766811">
      <w:pPr>
        <w:spacing w:line="240" w:lineRule="auto"/>
        <w:ind w:left="0" w:right="0" w:firstLine="0"/>
        <w:rPr>
          <w:szCs w:val="24"/>
        </w:rPr>
      </w:pPr>
    </w:p>
    <w:p w14:paraId="7D313DDC" w14:textId="5A13610E" w:rsidR="00782330" w:rsidRDefault="00587E8E" w:rsidP="00766811">
      <w:pPr>
        <w:spacing w:line="240" w:lineRule="auto"/>
        <w:ind w:left="0" w:right="0" w:firstLine="0"/>
        <w:rPr>
          <w:szCs w:val="24"/>
        </w:rPr>
      </w:pPr>
      <w:r w:rsidRPr="004D35F3">
        <w:rPr>
          <w:b/>
          <w:bCs/>
          <w:szCs w:val="24"/>
        </w:rPr>
        <w:t xml:space="preserve">Punktiga </w:t>
      </w:r>
      <w:r w:rsidR="00425A3B">
        <w:rPr>
          <w:b/>
          <w:bCs/>
          <w:szCs w:val="24"/>
        </w:rPr>
        <w:t>9</w:t>
      </w:r>
      <w:r w:rsidRPr="004D35F3">
        <w:rPr>
          <w:szCs w:val="24"/>
        </w:rPr>
        <w:t xml:space="preserve"> </w:t>
      </w:r>
      <w:r w:rsidR="00A03119" w:rsidRPr="004D35F3">
        <w:rPr>
          <w:szCs w:val="24"/>
        </w:rPr>
        <w:t>t</w:t>
      </w:r>
      <w:r w:rsidR="00575D03" w:rsidRPr="004D35F3">
        <w:rPr>
          <w:szCs w:val="24"/>
        </w:rPr>
        <w:t>unnistatakse</w:t>
      </w:r>
      <w:r w:rsidR="008E6979" w:rsidRPr="004D35F3">
        <w:rPr>
          <w:szCs w:val="24"/>
        </w:rPr>
        <w:t xml:space="preserve"> </w:t>
      </w:r>
      <w:r w:rsidR="00C549E1" w:rsidRPr="004D35F3">
        <w:rPr>
          <w:szCs w:val="24"/>
        </w:rPr>
        <w:t>ehitusseadustiku</w:t>
      </w:r>
      <w:r w:rsidR="008E6979" w:rsidRPr="004D35F3">
        <w:rPr>
          <w:szCs w:val="24"/>
        </w:rPr>
        <w:t xml:space="preserve"> </w:t>
      </w:r>
      <w:r w:rsidR="00575D03" w:rsidRPr="004D35F3">
        <w:rPr>
          <w:szCs w:val="24"/>
        </w:rPr>
        <w:t>§ 126 lõike 3 punkt 7 kehtetuks</w:t>
      </w:r>
      <w:r w:rsidR="00C549E1" w:rsidRPr="004D35F3">
        <w:rPr>
          <w:szCs w:val="24"/>
        </w:rPr>
        <w:t>, kuna selles punktis nimetatud keeldumise alust ei ole asjakohane rakendada.</w:t>
      </w:r>
      <w:r w:rsidR="00AC70F2">
        <w:rPr>
          <w:szCs w:val="24"/>
        </w:rPr>
        <w:t xml:space="preserve"> Punktis</w:t>
      </w:r>
      <w:r w:rsidR="00CF3DE3">
        <w:rPr>
          <w:szCs w:val="24"/>
        </w:rPr>
        <w:t xml:space="preserve"> kaudselt</w:t>
      </w:r>
      <w:r w:rsidR="00AC70F2">
        <w:rPr>
          <w:szCs w:val="24"/>
        </w:rPr>
        <w:t xml:space="preserve"> viidatud s</w:t>
      </w:r>
      <w:r w:rsidR="00AC70F2" w:rsidRPr="00AC70F2">
        <w:rPr>
          <w:szCs w:val="24"/>
        </w:rPr>
        <w:t>otsiaalminist</w:t>
      </w:r>
      <w:r w:rsidR="00AC70F2">
        <w:rPr>
          <w:szCs w:val="24"/>
        </w:rPr>
        <w:t xml:space="preserve">ri </w:t>
      </w:r>
      <w:r w:rsidR="00AC70F2" w:rsidRPr="00AC70F2">
        <w:rPr>
          <w:szCs w:val="24"/>
        </w:rPr>
        <w:t>02.01.2003</w:t>
      </w:r>
      <w:r w:rsidR="00AC70F2">
        <w:rPr>
          <w:szCs w:val="24"/>
        </w:rPr>
        <w:t xml:space="preserve"> määrus</w:t>
      </w:r>
      <w:r w:rsidR="00CF3DE3">
        <w:rPr>
          <w:szCs w:val="24"/>
        </w:rPr>
        <w:t>ele</w:t>
      </w:r>
      <w:r w:rsidR="00AC70F2" w:rsidRPr="00AC70F2">
        <w:rPr>
          <w:szCs w:val="24"/>
        </w:rPr>
        <w:t xml:space="preserve"> nr</w:t>
      </w:r>
      <w:r w:rsidR="0064686F">
        <w:rPr>
          <w:szCs w:val="24"/>
        </w:rPr>
        <w:t xml:space="preserve"> 1</w:t>
      </w:r>
      <w:r w:rsidR="00AC70F2" w:rsidRPr="00AC70F2">
        <w:rPr>
          <w:szCs w:val="24"/>
        </w:rPr>
        <w:t xml:space="preserve"> </w:t>
      </w:r>
      <w:r w:rsidR="00AC70F2">
        <w:rPr>
          <w:szCs w:val="24"/>
        </w:rPr>
        <w:t>„</w:t>
      </w:r>
      <w:r w:rsidR="00AC70F2" w:rsidRPr="00AC70F2">
        <w:rPr>
          <w:szCs w:val="24"/>
        </w:rPr>
        <w:t>Joogivee tootmiseks kasutatava või kasutada kavatsetava pinna- ja põhjavee kvaliteedi- ja kontrollinõuded</w:t>
      </w:r>
      <w:r w:rsidR="00AC70F2">
        <w:rPr>
          <w:szCs w:val="24"/>
        </w:rPr>
        <w:t>“</w:t>
      </w:r>
      <w:r w:rsidR="00CF3DE3">
        <w:rPr>
          <w:szCs w:val="24"/>
        </w:rPr>
        <w:t>, mis</w:t>
      </w:r>
      <w:r w:rsidR="00AC70F2">
        <w:rPr>
          <w:szCs w:val="24"/>
        </w:rPr>
        <w:t xml:space="preserve"> on kehtetu.</w:t>
      </w:r>
    </w:p>
    <w:p w14:paraId="5F61CDB5" w14:textId="77777777" w:rsidR="00425A3B" w:rsidRDefault="00425A3B" w:rsidP="00766811">
      <w:pPr>
        <w:spacing w:line="240" w:lineRule="auto"/>
        <w:ind w:left="0" w:right="0" w:firstLine="0"/>
        <w:rPr>
          <w:szCs w:val="24"/>
        </w:rPr>
      </w:pPr>
    </w:p>
    <w:p w14:paraId="4C4AEE46" w14:textId="6E1D9552" w:rsidR="00425A3B" w:rsidRPr="004D35F3" w:rsidRDefault="002A01FF" w:rsidP="6C888D94">
      <w:pPr>
        <w:spacing w:line="240" w:lineRule="auto"/>
        <w:ind w:left="0" w:right="0" w:firstLine="0"/>
      </w:pPr>
      <w:r w:rsidRPr="6C888D94">
        <w:rPr>
          <w:b/>
          <w:bCs/>
        </w:rPr>
        <w:t>P</w:t>
      </w:r>
      <w:r w:rsidR="00425A3B" w:rsidRPr="6C888D94">
        <w:rPr>
          <w:b/>
          <w:bCs/>
        </w:rPr>
        <w:t>unktiga 10</w:t>
      </w:r>
      <w:r w:rsidRPr="6C888D94">
        <w:rPr>
          <w:b/>
          <w:bCs/>
        </w:rPr>
        <w:t xml:space="preserve"> </w:t>
      </w:r>
      <w:r>
        <w:t xml:space="preserve">täiendatakse </w:t>
      </w:r>
      <w:proofErr w:type="spellStart"/>
      <w:r>
        <w:t>EhSi</w:t>
      </w:r>
      <w:proofErr w:type="spellEnd"/>
      <w:r>
        <w:t xml:space="preserve"> § 126 uue lõikega</w:t>
      </w:r>
      <w:r w:rsidR="00425A3B">
        <w:t>, mis annab kohaliku omavalitsuse üksusele lisaks</w:t>
      </w:r>
      <w:r>
        <w:t xml:space="preserve"> </w:t>
      </w:r>
      <w:proofErr w:type="spellStart"/>
      <w:r>
        <w:t>EhSi</w:t>
      </w:r>
      <w:proofErr w:type="spellEnd"/>
      <w:r w:rsidR="00425A3B">
        <w:t xml:space="preserve"> §</w:t>
      </w:r>
      <w:r>
        <w:t>-</w:t>
      </w:r>
      <w:proofErr w:type="spellStart"/>
      <w:r w:rsidR="00425A3B">
        <w:t>ile</w:t>
      </w:r>
      <w:proofErr w:type="spellEnd"/>
      <w:r w:rsidR="00425A3B">
        <w:t xml:space="preserve"> 44 täiendavad alused ehitusloa andmisest keeldumiseks puurkaevude ja -aukude </w:t>
      </w:r>
      <w:r w:rsidR="006F3D26">
        <w:t>ja ma</w:t>
      </w:r>
      <w:r w:rsidR="00604B94">
        <w:t>a</w:t>
      </w:r>
      <w:r w:rsidR="006F3D26">
        <w:t xml:space="preserve">soojussüsteemi puurkaevude ja -aukude </w:t>
      </w:r>
      <w:r w:rsidR="00425A3B">
        <w:t>ehitusloa andmisest keeldumiseks</w:t>
      </w:r>
      <w:r w:rsidR="00AA4BCC">
        <w:t xml:space="preserve">. Need on juhtumid, </w:t>
      </w:r>
      <w:r w:rsidR="4F0FF241">
        <w:t>mis pole kaetud</w:t>
      </w:r>
      <w:r w:rsidR="00425A3B">
        <w:t xml:space="preserve"> </w:t>
      </w:r>
      <w:proofErr w:type="spellStart"/>
      <w:r w:rsidR="00425A3B">
        <w:t>EhS</w:t>
      </w:r>
      <w:proofErr w:type="spellEnd"/>
      <w:r w:rsidR="00425A3B">
        <w:t xml:space="preserve"> §</w:t>
      </w:r>
      <w:r>
        <w:t>-</w:t>
      </w:r>
      <w:proofErr w:type="spellStart"/>
      <w:r w:rsidR="00425A3B">
        <w:t>is</w:t>
      </w:r>
      <w:proofErr w:type="spellEnd"/>
      <w:r w:rsidR="00425A3B">
        <w:t xml:space="preserve"> 44 sätestatud aluse</w:t>
      </w:r>
      <w:r w:rsidR="75019A0B">
        <w:t>tega</w:t>
      </w:r>
      <w:r w:rsidR="2566633B">
        <w:t xml:space="preserve"> (allpool punktid 4-6).</w:t>
      </w:r>
      <w:del w:id="13" w:author="Mari Käbi" w:date="2023-12-12T09:50:00Z">
        <w:r w:rsidR="00425A3B" w:rsidDel="00D85B6B">
          <w:delText>.</w:delText>
        </w:r>
      </w:del>
      <w:r w:rsidR="00425A3B">
        <w:t xml:space="preserve"> </w:t>
      </w:r>
    </w:p>
    <w:p w14:paraId="680C6566" w14:textId="190BFF27" w:rsidR="6C888D94" w:rsidRPr="004965CF" w:rsidRDefault="6C888D94" w:rsidP="6C888D94">
      <w:pPr>
        <w:spacing w:line="240" w:lineRule="auto"/>
        <w:ind w:left="0" w:right="0" w:firstLine="0"/>
        <w:rPr>
          <w:szCs w:val="24"/>
        </w:rPr>
      </w:pPr>
    </w:p>
    <w:p w14:paraId="52E9C4F7" w14:textId="25BC5590" w:rsidR="7B8CC7A0" w:rsidRDefault="7B8CC7A0" w:rsidP="6C888D94">
      <w:pPr>
        <w:spacing w:line="240" w:lineRule="auto"/>
        <w:ind w:left="0" w:right="0" w:firstLine="0"/>
        <w:rPr>
          <w:szCs w:val="24"/>
        </w:rPr>
      </w:pPr>
      <w:r w:rsidRPr="00B91A64">
        <w:rPr>
          <w:color w:val="202020"/>
          <w:szCs w:val="24"/>
        </w:rPr>
        <w:t xml:space="preserve">Sisuliselt on </w:t>
      </w:r>
      <w:proofErr w:type="spellStart"/>
      <w:r w:rsidRPr="00B91A64">
        <w:rPr>
          <w:color w:val="202020"/>
          <w:szCs w:val="24"/>
        </w:rPr>
        <w:t>KOVil</w:t>
      </w:r>
      <w:proofErr w:type="spellEnd"/>
      <w:r w:rsidRPr="00B91A64">
        <w:rPr>
          <w:color w:val="202020"/>
          <w:szCs w:val="24"/>
        </w:rPr>
        <w:t xml:space="preserve"> puurka</w:t>
      </w:r>
      <w:r w:rsidR="1FF9F801" w:rsidRPr="6C888D94">
        <w:rPr>
          <w:color w:val="202020"/>
          <w:szCs w:val="24"/>
        </w:rPr>
        <w:t>ev</w:t>
      </w:r>
      <w:r w:rsidRPr="00B91A64">
        <w:rPr>
          <w:color w:val="202020"/>
          <w:szCs w:val="24"/>
        </w:rPr>
        <w:t xml:space="preserve">ude </w:t>
      </w:r>
      <w:r w:rsidR="07851AC8" w:rsidRPr="00B91A64">
        <w:rPr>
          <w:color w:val="202020"/>
          <w:szCs w:val="24"/>
        </w:rPr>
        <w:t xml:space="preserve">ja- aukude ehitusloa andmisest keeldumisel samad alused, mis on sätestatud </w:t>
      </w:r>
      <w:proofErr w:type="spellStart"/>
      <w:r w:rsidR="07851AC8" w:rsidRPr="00B91A64">
        <w:rPr>
          <w:color w:val="202020"/>
          <w:szCs w:val="24"/>
        </w:rPr>
        <w:t>EhS</w:t>
      </w:r>
      <w:proofErr w:type="spellEnd"/>
      <w:r w:rsidR="07851AC8" w:rsidRPr="00B91A64">
        <w:rPr>
          <w:color w:val="202020"/>
          <w:szCs w:val="24"/>
        </w:rPr>
        <w:t xml:space="preserve"> </w:t>
      </w:r>
      <w:r w:rsidRPr="00B91A64">
        <w:rPr>
          <w:color w:val="202020"/>
          <w:szCs w:val="24"/>
        </w:rPr>
        <w:t>§</w:t>
      </w:r>
      <w:proofErr w:type="spellStart"/>
      <w:r w:rsidR="021C1FE4" w:rsidRPr="00B91A64">
        <w:rPr>
          <w:color w:val="202020"/>
          <w:szCs w:val="24"/>
        </w:rPr>
        <w:t>is</w:t>
      </w:r>
      <w:proofErr w:type="spellEnd"/>
      <w:r w:rsidR="021C1FE4" w:rsidRPr="00B91A64">
        <w:rPr>
          <w:color w:val="202020"/>
          <w:szCs w:val="24"/>
        </w:rPr>
        <w:t xml:space="preserve"> 44 ja § </w:t>
      </w:r>
      <w:r w:rsidRPr="00B91A64">
        <w:rPr>
          <w:color w:val="202020"/>
          <w:szCs w:val="24"/>
        </w:rPr>
        <w:t>126 lõikes 3</w:t>
      </w:r>
      <w:r w:rsidR="5C8A75D2" w:rsidRPr="6C888D94">
        <w:rPr>
          <w:color w:val="202020"/>
          <w:szCs w:val="24"/>
        </w:rPr>
        <w:t>, arvestades eelnõuga kavandatud erisusi</w:t>
      </w:r>
      <w:r w:rsidRPr="00B91A64">
        <w:rPr>
          <w:color w:val="202020"/>
          <w:szCs w:val="24"/>
        </w:rPr>
        <w:t>:</w:t>
      </w:r>
    </w:p>
    <w:p w14:paraId="40B045F0" w14:textId="181B3340" w:rsidR="7B8CC7A0" w:rsidRDefault="7B8CC7A0" w:rsidP="6C888D94">
      <w:pPr>
        <w:spacing w:line="240" w:lineRule="auto"/>
        <w:ind w:left="0" w:right="0" w:firstLine="0"/>
        <w:rPr>
          <w:szCs w:val="24"/>
        </w:rPr>
      </w:pPr>
      <w:r w:rsidRPr="00B91A64">
        <w:rPr>
          <w:color w:val="202020"/>
          <w:szCs w:val="24"/>
        </w:rPr>
        <w:t>1)</w:t>
      </w:r>
      <w:r w:rsidR="00A041CB">
        <w:rPr>
          <w:color w:val="202020"/>
          <w:szCs w:val="24"/>
        </w:rPr>
        <w:t> </w:t>
      </w:r>
      <w:r w:rsidRPr="00B91A64">
        <w:rPr>
          <w:color w:val="202020"/>
          <w:szCs w:val="24"/>
        </w:rPr>
        <w:t xml:space="preserve">ehitusprojekti on koostanud isik, kellel ei ole puurkaevude ja -aukude projekteerimiseks hüdrogeoloogiliste tööde tegevusluba </w:t>
      </w:r>
      <w:r w:rsidR="2AD35283" w:rsidRPr="00B91A64">
        <w:rPr>
          <w:color w:val="202020"/>
          <w:szCs w:val="24"/>
        </w:rPr>
        <w:t>(</w:t>
      </w:r>
      <w:proofErr w:type="spellStart"/>
      <w:r w:rsidRPr="00B91A64">
        <w:rPr>
          <w:b/>
          <w:bCs/>
          <w:color w:val="202020"/>
          <w:szCs w:val="24"/>
        </w:rPr>
        <w:t>EhS</w:t>
      </w:r>
      <w:proofErr w:type="spellEnd"/>
      <w:r w:rsidR="6BFA768D" w:rsidRPr="00B91A64">
        <w:rPr>
          <w:b/>
          <w:bCs/>
          <w:color w:val="202020"/>
          <w:szCs w:val="24"/>
        </w:rPr>
        <w:t xml:space="preserve"> § 44 p </w:t>
      </w:r>
      <w:r w:rsidR="525E2BA7" w:rsidRPr="00B91A64">
        <w:rPr>
          <w:b/>
          <w:bCs/>
          <w:color w:val="202020"/>
          <w:szCs w:val="24"/>
        </w:rPr>
        <w:t>2</w:t>
      </w:r>
      <w:r w:rsidR="4E8788C0" w:rsidRPr="00B91A64">
        <w:rPr>
          <w:color w:val="202020"/>
          <w:szCs w:val="24"/>
        </w:rPr>
        <w:t>)</w:t>
      </w:r>
      <w:r w:rsidRPr="00B91A64">
        <w:rPr>
          <w:color w:val="202020"/>
          <w:szCs w:val="24"/>
        </w:rPr>
        <w:t>;</w:t>
      </w:r>
    </w:p>
    <w:p w14:paraId="15DD13F2" w14:textId="2977989C" w:rsidR="7B8CC7A0" w:rsidRPr="00B91A64" w:rsidRDefault="7B8CC7A0" w:rsidP="6C888D94">
      <w:pPr>
        <w:spacing w:line="240" w:lineRule="auto"/>
        <w:ind w:left="0" w:right="0" w:firstLine="0"/>
        <w:rPr>
          <w:color w:val="0061AA"/>
          <w:szCs w:val="24"/>
        </w:rPr>
      </w:pPr>
      <w:r w:rsidRPr="00B91A64">
        <w:rPr>
          <w:color w:val="202020"/>
          <w:szCs w:val="24"/>
        </w:rPr>
        <w:t>2)</w:t>
      </w:r>
      <w:r w:rsidR="00A041CB">
        <w:rPr>
          <w:color w:val="202020"/>
          <w:szCs w:val="24"/>
        </w:rPr>
        <w:t> </w:t>
      </w:r>
      <w:r w:rsidRPr="00B91A64">
        <w:rPr>
          <w:color w:val="202020"/>
          <w:szCs w:val="24"/>
        </w:rPr>
        <w:t>puurkaevu või -augu asukoha valikul ei ole arvestatud piirkonna geoloogiliste ja hüdrogeoloogiliste tingimustega</w:t>
      </w:r>
      <w:r w:rsidR="12C923B7" w:rsidRPr="00B91A64">
        <w:rPr>
          <w:color w:val="202020"/>
          <w:szCs w:val="24"/>
        </w:rPr>
        <w:t xml:space="preserve"> (</w:t>
      </w:r>
      <w:r w:rsidR="14D481F6" w:rsidRPr="00B91A64">
        <w:rPr>
          <w:b/>
          <w:bCs/>
          <w:color w:val="202020"/>
          <w:szCs w:val="24"/>
        </w:rPr>
        <w:t>määruse nr 43</w:t>
      </w:r>
      <w:r w:rsidR="008A5C30">
        <w:rPr>
          <w:rStyle w:val="Allmrkuseviide"/>
          <w:b/>
          <w:bCs/>
          <w:color w:val="202020"/>
          <w:szCs w:val="24"/>
        </w:rPr>
        <w:footnoteReference w:id="2"/>
      </w:r>
      <w:r w:rsidR="14D481F6" w:rsidRPr="00B91A64">
        <w:rPr>
          <w:b/>
          <w:bCs/>
          <w:color w:val="202020"/>
          <w:szCs w:val="24"/>
        </w:rPr>
        <w:t xml:space="preserve"> § 6; </w:t>
      </w:r>
      <w:proofErr w:type="spellStart"/>
      <w:r w:rsidR="14D481F6" w:rsidRPr="00B91A64">
        <w:rPr>
          <w:b/>
          <w:bCs/>
          <w:color w:val="202020"/>
          <w:szCs w:val="24"/>
        </w:rPr>
        <w:t>EhS</w:t>
      </w:r>
      <w:proofErr w:type="spellEnd"/>
      <w:r w:rsidR="14D481F6" w:rsidRPr="00B91A64">
        <w:rPr>
          <w:b/>
          <w:bCs/>
          <w:color w:val="202020"/>
          <w:szCs w:val="24"/>
        </w:rPr>
        <w:t xml:space="preserve"> § 44 </w:t>
      </w:r>
      <w:r w:rsidR="6C7EB8E8" w:rsidRPr="00B91A64">
        <w:rPr>
          <w:b/>
          <w:bCs/>
          <w:color w:val="202020"/>
          <w:szCs w:val="24"/>
        </w:rPr>
        <w:t>p 5</w:t>
      </w:r>
      <w:r w:rsidR="1E24DD32" w:rsidRPr="00B91A64">
        <w:rPr>
          <w:color w:val="202020"/>
          <w:szCs w:val="24"/>
        </w:rPr>
        <w:t>)</w:t>
      </w:r>
      <w:r w:rsidRPr="00B91A64">
        <w:rPr>
          <w:color w:val="202020"/>
          <w:szCs w:val="24"/>
        </w:rPr>
        <w:t>, nõuetekohase sanitaarkaitseala, hooldusala või veehaarde toiteala moodustamise võimalikkusega või piirkonnas olemasolevate puurkaevude ja -aukude mõjuraadiustega</w:t>
      </w:r>
      <w:r w:rsidR="2C9B48C1" w:rsidRPr="00B91A64">
        <w:rPr>
          <w:color w:val="202020"/>
          <w:szCs w:val="24"/>
        </w:rPr>
        <w:t xml:space="preserve"> (</w:t>
      </w:r>
      <w:proofErr w:type="spellStart"/>
      <w:r w:rsidR="2C9B48C1" w:rsidRPr="00B91A64">
        <w:rPr>
          <w:b/>
          <w:bCs/>
          <w:color w:val="202020"/>
          <w:szCs w:val="24"/>
        </w:rPr>
        <w:t>EhS</w:t>
      </w:r>
      <w:proofErr w:type="spellEnd"/>
      <w:r w:rsidR="2C9B48C1" w:rsidRPr="00B91A64">
        <w:rPr>
          <w:b/>
          <w:bCs/>
          <w:color w:val="202020"/>
          <w:szCs w:val="24"/>
        </w:rPr>
        <w:t xml:space="preserve"> § 44 p 1, avalik-õiguslikud kitsendused</w:t>
      </w:r>
      <w:r w:rsidR="2C9B48C1" w:rsidRPr="00B91A64">
        <w:rPr>
          <w:color w:val="202020"/>
          <w:szCs w:val="24"/>
        </w:rPr>
        <w:t>)</w:t>
      </w:r>
      <w:r w:rsidRPr="00B91A64">
        <w:rPr>
          <w:color w:val="202020"/>
          <w:szCs w:val="24"/>
        </w:rPr>
        <w:t>;</w:t>
      </w:r>
    </w:p>
    <w:p w14:paraId="0AE6D445" w14:textId="51AF8DB0" w:rsidR="7B8CC7A0" w:rsidRPr="00B91A64" w:rsidRDefault="7B8CC7A0" w:rsidP="6C888D94">
      <w:pPr>
        <w:spacing w:line="240" w:lineRule="auto"/>
        <w:ind w:left="0" w:right="0" w:firstLine="0"/>
        <w:rPr>
          <w:color w:val="0061AA"/>
          <w:sz w:val="21"/>
          <w:szCs w:val="21"/>
        </w:rPr>
      </w:pPr>
      <w:r w:rsidRPr="00B91A64">
        <w:rPr>
          <w:color w:val="202020"/>
          <w:szCs w:val="24"/>
        </w:rPr>
        <w:t>3)</w:t>
      </w:r>
      <w:r w:rsidR="00A041CB">
        <w:rPr>
          <w:color w:val="202020"/>
          <w:szCs w:val="24"/>
        </w:rPr>
        <w:t> </w:t>
      </w:r>
      <w:r w:rsidRPr="00B91A64">
        <w:rPr>
          <w:color w:val="202020"/>
          <w:szCs w:val="24"/>
        </w:rPr>
        <w:t>puurkaevu ehitusprojektikohane sügavus ja konstruktsioon ei taga ehitusprojektikohast vee tootlikkust või vee kvaliteeti</w:t>
      </w:r>
      <w:r w:rsidR="55635ED6" w:rsidRPr="00B91A64">
        <w:rPr>
          <w:color w:val="202020"/>
          <w:szCs w:val="24"/>
        </w:rPr>
        <w:t xml:space="preserve"> (</w:t>
      </w:r>
      <w:r w:rsidR="3EE92DA6" w:rsidRPr="00B91A64">
        <w:rPr>
          <w:b/>
          <w:bCs/>
          <w:color w:val="202020"/>
          <w:szCs w:val="24"/>
        </w:rPr>
        <w:t xml:space="preserve">määruse nr 43 § 9 lg 1 p 2; </w:t>
      </w:r>
      <w:proofErr w:type="spellStart"/>
      <w:r w:rsidR="3EE92DA6" w:rsidRPr="00B91A64">
        <w:rPr>
          <w:b/>
          <w:bCs/>
          <w:color w:val="202020"/>
          <w:szCs w:val="24"/>
        </w:rPr>
        <w:t>EhS</w:t>
      </w:r>
      <w:proofErr w:type="spellEnd"/>
      <w:r w:rsidR="3EE92DA6" w:rsidRPr="00B91A64">
        <w:rPr>
          <w:b/>
          <w:bCs/>
          <w:color w:val="202020"/>
          <w:szCs w:val="24"/>
        </w:rPr>
        <w:t xml:space="preserve"> § 44 p </w:t>
      </w:r>
      <w:r w:rsidR="3C91FA73" w:rsidRPr="00B91A64">
        <w:rPr>
          <w:b/>
          <w:bCs/>
          <w:color w:val="202020"/>
          <w:szCs w:val="24"/>
        </w:rPr>
        <w:t>1 ehitusele esitatavad nõuded</w:t>
      </w:r>
      <w:r w:rsidR="55635ED6" w:rsidRPr="00B91A64">
        <w:rPr>
          <w:color w:val="202020"/>
          <w:szCs w:val="24"/>
        </w:rPr>
        <w:t>)</w:t>
      </w:r>
      <w:r w:rsidRPr="00B91A64">
        <w:rPr>
          <w:color w:val="202020"/>
          <w:szCs w:val="24"/>
        </w:rPr>
        <w:t>;</w:t>
      </w:r>
    </w:p>
    <w:p w14:paraId="72DC57D9" w14:textId="3D2DBE30" w:rsidR="7B8CC7A0" w:rsidRPr="00B91A64" w:rsidRDefault="7B8CC7A0" w:rsidP="6C888D94">
      <w:pPr>
        <w:spacing w:line="240" w:lineRule="auto"/>
        <w:ind w:left="0" w:right="0" w:firstLine="0"/>
        <w:rPr>
          <w:color w:val="0061AA"/>
          <w:szCs w:val="24"/>
        </w:rPr>
      </w:pPr>
      <w:r w:rsidRPr="00B91A64">
        <w:rPr>
          <w:color w:val="202020"/>
          <w:szCs w:val="24"/>
        </w:rPr>
        <w:lastRenderedPageBreak/>
        <w:t>4)</w:t>
      </w:r>
      <w:r w:rsidR="00A041CB">
        <w:rPr>
          <w:color w:val="202020"/>
          <w:szCs w:val="24"/>
        </w:rPr>
        <w:t> </w:t>
      </w:r>
      <w:r w:rsidRPr="00B91A64">
        <w:rPr>
          <w:color w:val="202020"/>
          <w:szCs w:val="24"/>
        </w:rPr>
        <w:t>puurkaevu või -augu ehitusprojektikohane sügavus, konstruktsioon või puurimismeetod ei taga põhjavee kaitse nõuete täitmist</w:t>
      </w:r>
      <w:r w:rsidR="1CCEAA54" w:rsidRPr="00B91A64">
        <w:rPr>
          <w:color w:val="202020"/>
          <w:szCs w:val="24"/>
        </w:rPr>
        <w:t xml:space="preserve"> (</w:t>
      </w:r>
      <w:r w:rsidR="1CCEAA54" w:rsidRPr="00B91A64">
        <w:rPr>
          <w:b/>
          <w:bCs/>
          <w:color w:val="202020"/>
          <w:szCs w:val="24"/>
        </w:rPr>
        <w:t>eelnõu § 126 lg 4</w:t>
      </w:r>
      <w:r w:rsidR="1CCEAA54" w:rsidRPr="00B91A64">
        <w:rPr>
          <w:b/>
          <w:bCs/>
          <w:color w:val="202020"/>
          <w:szCs w:val="24"/>
          <w:vertAlign w:val="superscript"/>
        </w:rPr>
        <w:t>1</w:t>
      </w:r>
      <w:r w:rsidR="1CCEAA54" w:rsidRPr="00B91A64">
        <w:rPr>
          <w:color w:val="202020"/>
          <w:szCs w:val="24"/>
        </w:rPr>
        <w:t>)</w:t>
      </w:r>
      <w:r w:rsidRPr="00B91A64">
        <w:rPr>
          <w:color w:val="202020"/>
          <w:szCs w:val="24"/>
        </w:rPr>
        <w:t>;</w:t>
      </w:r>
    </w:p>
    <w:p w14:paraId="1F176AAE" w14:textId="7A852A39" w:rsidR="7B8CC7A0" w:rsidRPr="00B91A64" w:rsidRDefault="7B8CC7A0" w:rsidP="6C888D94">
      <w:pPr>
        <w:spacing w:line="240" w:lineRule="auto"/>
        <w:ind w:left="0" w:right="0" w:firstLine="0"/>
        <w:rPr>
          <w:color w:val="0061AA"/>
          <w:szCs w:val="24"/>
        </w:rPr>
      </w:pPr>
      <w:r w:rsidRPr="00B91A64">
        <w:rPr>
          <w:color w:val="202020"/>
          <w:szCs w:val="24"/>
        </w:rPr>
        <w:t>5)</w:t>
      </w:r>
      <w:r w:rsidR="00A041CB">
        <w:rPr>
          <w:color w:val="202020"/>
          <w:szCs w:val="24"/>
        </w:rPr>
        <w:t> </w:t>
      </w:r>
      <w:r w:rsidRPr="00B91A64">
        <w:rPr>
          <w:color w:val="202020"/>
          <w:szCs w:val="24"/>
        </w:rPr>
        <w:t>puurkaevuga või -auguga ehitusprojektikohaselt avatava põhjaveekihi valik ei ole lähtuvalt vee kasutamise otstarbest põhjendatud</w:t>
      </w:r>
      <w:r w:rsidR="66DD3014" w:rsidRPr="00B91A64">
        <w:rPr>
          <w:color w:val="202020"/>
          <w:szCs w:val="24"/>
        </w:rPr>
        <w:t xml:space="preserve"> </w:t>
      </w:r>
      <w:r w:rsidR="6277B672" w:rsidRPr="00B91A64">
        <w:rPr>
          <w:color w:val="202020"/>
          <w:szCs w:val="24"/>
        </w:rPr>
        <w:t>(</w:t>
      </w:r>
      <w:r w:rsidR="6277B672" w:rsidRPr="00B91A64">
        <w:rPr>
          <w:b/>
          <w:bCs/>
          <w:color w:val="202020"/>
          <w:szCs w:val="24"/>
        </w:rPr>
        <w:t>eelnõu § 126 lg 4</w:t>
      </w:r>
      <w:r w:rsidR="6277B672" w:rsidRPr="00B91A64">
        <w:rPr>
          <w:b/>
          <w:bCs/>
          <w:color w:val="202020"/>
          <w:szCs w:val="24"/>
          <w:vertAlign w:val="superscript"/>
        </w:rPr>
        <w:t>1</w:t>
      </w:r>
      <w:r w:rsidR="6277B672" w:rsidRPr="00B91A64">
        <w:rPr>
          <w:b/>
          <w:bCs/>
          <w:color w:val="202020"/>
          <w:szCs w:val="24"/>
        </w:rPr>
        <w:t>)</w:t>
      </w:r>
      <w:r w:rsidRPr="00B91A64">
        <w:rPr>
          <w:color w:val="202020"/>
          <w:szCs w:val="24"/>
        </w:rPr>
        <w:t>;</w:t>
      </w:r>
    </w:p>
    <w:p w14:paraId="305E6313" w14:textId="79CD3DE5" w:rsidR="7B8CC7A0" w:rsidRPr="00B91A64" w:rsidRDefault="7B8CC7A0" w:rsidP="6C888D94">
      <w:pPr>
        <w:spacing w:line="240" w:lineRule="auto"/>
        <w:ind w:left="0" w:right="0" w:firstLine="0"/>
        <w:rPr>
          <w:color w:val="0061AA"/>
          <w:szCs w:val="24"/>
        </w:rPr>
      </w:pPr>
      <w:r w:rsidRPr="00B91A64">
        <w:rPr>
          <w:color w:val="202020"/>
          <w:szCs w:val="24"/>
        </w:rPr>
        <w:t>6)</w:t>
      </w:r>
      <w:r w:rsidR="00A041CB">
        <w:rPr>
          <w:color w:val="202020"/>
          <w:szCs w:val="24"/>
        </w:rPr>
        <w:t> </w:t>
      </w:r>
      <w:r w:rsidRPr="00B91A64">
        <w:rPr>
          <w:color w:val="202020"/>
          <w:szCs w:val="24"/>
        </w:rPr>
        <w:t>puurkaevu ehitusprojektikohane tootlikkus ületab piirkonnas kinnitatud vaba põhjaveevaru koguse</w:t>
      </w:r>
      <w:r w:rsidR="26227DFF" w:rsidRPr="00B91A64">
        <w:rPr>
          <w:color w:val="202020"/>
          <w:szCs w:val="24"/>
        </w:rPr>
        <w:t xml:space="preserve"> </w:t>
      </w:r>
      <w:r w:rsidR="1F0A531E" w:rsidRPr="00B91A64">
        <w:rPr>
          <w:color w:val="202020"/>
          <w:szCs w:val="24"/>
        </w:rPr>
        <w:t>(</w:t>
      </w:r>
      <w:r w:rsidR="26227DFF" w:rsidRPr="00B91A64">
        <w:rPr>
          <w:b/>
          <w:bCs/>
          <w:color w:val="202020"/>
          <w:szCs w:val="24"/>
        </w:rPr>
        <w:t>eelnõu § 126 lg 4</w:t>
      </w:r>
      <w:r w:rsidR="26227DFF" w:rsidRPr="00B91A64">
        <w:rPr>
          <w:b/>
          <w:bCs/>
          <w:color w:val="202020"/>
          <w:szCs w:val="24"/>
          <w:vertAlign w:val="superscript"/>
        </w:rPr>
        <w:t>1</w:t>
      </w:r>
      <w:r w:rsidR="7F04B4E4" w:rsidRPr="00B91A64">
        <w:rPr>
          <w:b/>
          <w:bCs/>
          <w:color w:val="202020"/>
          <w:szCs w:val="24"/>
        </w:rPr>
        <w:t>)</w:t>
      </w:r>
      <w:r w:rsidRPr="00B91A64">
        <w:rPr>
          <w:color w:val="202020"/>
          <w:szCs w:val="24"/>
        </w:rPr>
        <w:t>;</w:t>
      </w:r>
    </w:p>
    <w:p w14:paraId="1F23FA2D" w14:textId="289AD33E" w:rsidR="0B98BB29" w:rsidRDefault="0B98BB29" w:rsidP="6C888D94">
      <w:pPr>
        <w:spacing w:line="240" w:lineRule="auto"/>
        <w:ind w:left="0" w:right="0" w:firstLine="0"/>
        <w:rPr>
          <w:szCs w:val="24"/>
        </w:rPr>
      </w:pPr>
      <w:r w:rsidRPr="00B91A64">
        <w:rPr>
          <w:color w:val="202020"/>
          <w:szCs w:val="24"/>
        </w:rPr>
        <w:t>7</w:t>
      </w:r>
      <w:r w:rsidR="7B8CC7A0" w:rsidRPr="00B91A64">
        <w:rPr>
          <w:color w:val="202020"/>
          <w:szCs w:val="24"/>
        </w:rPr>
        <w:t>)</w:t>
      </w:r>
      <w:r w:rsidR="00A041CB">
        <w:rPr>
          <w:color w:val="202020"/>
          <w:szCs w:val="24"/>
        </w:rPr>
        <w:t> </w:t>
      </w:r>
      <w:r w:rsidR="7B8CC7A0" w:rsidRPr="00B91A64">
        <w:rPr>
          <w:color w:val="202020"/>
          <w:szCs w:val="24"/>
        </w:rPr>
        <w:t>taotleja ei ole esitanud kõiki nõuetekohaseid dokumente või on teadvalt esitanud valeandmeid</w:t>
      </w:r>
      <w:r w:rsidR="78C3A44F" w:rsidRPr="00B91A64">
        <w:rPr>
          <w:color w:val="202020"/>
          <w:szCs w:val="24"/>
        </w:rPr>
        <w:t xml:space="preserve"> (</w:t>
      </w:r>
      <w:r w:rsidR="2BBE6A6E" w:rsidRPr="00B91A64">
        <w:rPr>
          <w:b/>
          <w:bCs/>
          <w:color w:val="202020"/>
          <w:szCs w:val="24"/>
        </w:rPr>
        <w:t xml:space="preserve">HMS § 15 lg 2 ja 3, </w:t>
      </w:r>
      <w:proofErr w:type="spellStart"/>
      <w:r w:rsidR="78C3A44F" w:rsidRPr="00B91A64">
        <w:rPr>
          <w:b/>
          <w:bCs/>
          <w:color w:val="202020"/>
          <w:szCs w:val="24"/>
        </w:rPr>
        <w:t>EhS</w:t>
      </w:r>
      <w:proofErr w:type="spellEnd"/>
      <w:r w:rsidR="78C3A44F" w:rsidRPr="00B91A64">
        <w:rPr>
          <w:b/>
          <w:bCs/>
          <w:color w:val="202020"/>
          <w:szCs w:val="24"/>
        </w:rPr>
        <w:t xml:space="preserve"> § 44 </w:t>
      </w:r>
      <w:r w:rsidR="46CB4FF9" w:rsidRPr="00B91A64">
        <w:rPr>
          <w:b/>
          <w:bCs/>
          <w:color w:val="202020"/>
          <w:szCs w:val="24"/>
        </w:rPr>
        <w:t>§ 12</w:t>
      </w:r>
      <w:r w:rsidR="46CB4FF9" w:rsidRPr="00B91A64">
        <w:rPr>
          <w:color w:val="202020"/>
          <w:szCs w:val="24"/>
        </w:rPr>
        <w:t>)</w:t>
      </w:r>
      <w:r w:rsidR="7B8CC7A0" w:rsidRPr="00B91A64">
        <w:rPr>
          <w:color w:val="202020"/>
          <w:szCs w:val="24"/>
        </w:rPr>
        <w:t>.</w:t>
      </w:r>
    </w:p>
    <w:p w14:paraId="028E023C" w14:textId="77777777" w:rsidR="00C549E1" w:rsidRPr="004D35F3" w:rsidRDefault="00C549E1" w:rsidP="00766811">
      <w:pPr>
        <w:spacing w:line="240" w:lineRule="auto"/>
        <w:ind w:left="0" w:right="0" w:firstLine="0"/>
        <w:rPr>
          <w:szCs w:val="24"/>
        </w:rPr>
      </w:pPr>
    </w:p>
    <w:p w14:paraId="44860B69" w14:textId="725B232E" w:rsidR="00616E12" w:rsidRPr="00F95921" w:rsidRDefault="006D6637" w:rsidP="00766811">
      <w:pPr>
        <w:spacing w:line="240" w:lineRule="auto"/>
        <w:ind w:left="0" w:right="0" w:firstLine="0"/>
        <w:rPr>
          <w:b/>
          <w:bCs/>
          <w:szCs w:val="24"/>
        </w:rPr>
      </w:pPr>
      <w:r w:rsidRPr="00F95921">
        <w:rPr>
          <w:b/>
          <w:bCs/>
          <w:szCs w:val="24"/>
        </w:rPr>
        <w:t xml:space="preserve">Paragrahviga </w:t>
      </w:r>
      <w:r w:rsidR="00B96EDE" w:rsidRPr="00F95921">
        <w:rPr>
          <w:b/>
          <w:bCs/>
          <w:szCs w:val="24"/>
        </w:rPr>
        <w:t>2</w:t>
      </w:r>
      <w:r w:rsidRPr="00F95921">
        <w:rPr>
          <w:b/>
          <w:bCs/>
          <w:szCs w:val="24"/>
        </w:rPr>
        <w:t xml:space="preserve"> muudetakse halduskoostöö seadust</w:t>
      </w:r>
      <w:r w:rsidR="00B96EDE" w:rsidRPr="00F95921">
        <w:rPr>
          <w:b/>
          <w:bCs/>
          <w:szCs w:val="24"/>
        </w:rPr>
        <w:t>.</w:t>
      </w:r>
    </w:p>
    <w:p w14:paraId="181CDB8C" w14:textId="77777777" w:rsidR="00616E12" w:rsidRPr="004D35F3" w:rsidRDefault="00616E12" w:rsidP="00766811">
      <w:pPr>
        <w:spacing w:line="240" w:lineRule="auto"/>
        <w:ind w:left="0" w:right="0" w:firstLine="0"/>
        <w:rPr>
          <w:szCs w:val="24"/>
        </w:rPr>
      </w:pPr>
    </w:p>
    <w:p w14:paraId="7429CF6E" w14:textId="77777777" w:rsidR="00C549E1" w:rsidRPr="004D35F3" w:rsidRDefault="00C549E1" w:rsidP="00766811">
      <w:pPr>
        <w:spacing w:line="240" w:lineRule="auto"/>
        <w:ind w:left="0" w:right="0" w:firstLine="0"/>
        <w:rPr>
          <w:szCs w:val="24"/>
        </w:rPr>
      </w:pPr>
      <w:r w:rsidRPr="004D35F3">
        <w:rPr>
          <w:szCs w:val="24"/>
        </w:rPr>
        <w:t>Halduskoostöö seaduse § 13 lõiget 11 täiendatakse punktiga 31 järgmises sõnastuses:</w:t>
      </w:r>
    </w:p>
    <w:p w14:paraId="5B84D6CC" w14:textId="0307A906" w:rsidR="00C549E1" w:rsidRPr="004D35F3" w:rsidRDefault="00C549E1" w:rsidP="00766811">
      <w:pPr>
        <w:spacing w:line="240" w:lineRule="auto"/>
        <w:ind w:left="0" w:right="0" w:firstLine="0"/>
        <w:rPr>
          <w:szCs w:val="24"/>
        </w:rPr>
      </w:pPr>
      <w:r w:rsidRPr="004D35F3">
        <w:rPr>
          <w:szCs w:val="24"/>
        </w:rPr>
        <w:t>„31) veeseaduse § 243 lõikes 4 nimetatud haldusleping.“.</w:t>
      </w:r>
    </w:p>
    <w:p w14:paraId="1122468D" w14:textId="29154FAE" w:rsidR="00C549E1" w:rsidRPr="004D35F3" w:rsidRDefault="00C549E1" w:rsidP="00766811">
      <w:pPr>
        <w:spacing w:line="240" w:lineRule="auto"/>
        <w:ind w:left="0" w:right="0" w:firstLine="0"/>
        <w:rPr>
          <w:szCs w:val="24"/>
        </w:rPr>
      </w:pPr>
      <w:r w:rsidRPr="004D35F3">
        <w:rPr>
          <w:szCs w:val="24"/>
        </w:rPr>
        <w:t xml:space="preserve">Halduskoostöö seaduse § 13 kohaselt tuleks haldusülesannet täitva isiku volitamiseks juhinduda riigihangete seaduses teenuste hankelepingu sõlmimise tingimustest ja riigihanke </w:t>
      </w:r>
      <w:r w:rsidR="000A59CB">
        <w:rPr>
          <w:szCs w:val="24"/>
        </w:rPr>
        <w:t>tegemise</w:t>
      </w:r>
      <w:r w:rsidRPr="004D35F3">
        <w:rPr>
          <w:szCs w:val="24"/>
        </w:rPr>
        <w:t xml:space="preserve"> korrast. </w:t>
      </w:r>
      <w:r w:rsidR="006344B7">
        <w:rPr>
          <w:szCs w:val="24"/>
        </w:rPr>
        <w:t>Selle järgi</w:t>
      </w:r>
      <w:r w:rsidRPr="004D35F3">
        <w:rPr>
          <w:szCs w:val="24"/>
        </w:rPr>
        <w:t xml:space="preserve"> oleks hanke korraldamine ebamõistlik halduskoormus ja </w:t>
      </w:r>
      <w:r w:rsidR="000A59CB">
        <w:rPr>
          <w:szCs w:val="24"/>
        </w:rPr>
        <w:t>lisa</w:t>
      </w:r>
      <w:r w:rsidRPr="004D35F3">
        <w:rPr>
          <w:szCs w:val="24"/>
        </w:rPr>
        <w:t>kulu. Katselaboreid, mille akrediteerimisulatuses oleks kõik veeuuringu proovivõtumeetodid</w:t>
      </w:r>
      <w:r w:rsidR="000A59CB">
        <w:rPr>
          <w:szCs w:val="24"/>
        </w:rPr>
        <w:t>,</w:t>
      </w:r>
      <w:r w:rsidRPr="004D35F3">
        <w:rPr>
          <w:szCs w:val="24"/>
        </w:rPr>
        <w:t xml:space="preserve"> on Eestis üks: riigi äriühing OÜ Eesti Keskkonnauuringute Keskus</w:t>
      </w:r>
      <w:r w:rsidR="008A5C30">
        <w:rPr>
          <w:szCs w:val="24"/>
        </w:rPr>
        <w:t>.</w:t>
      </w:r>
      <w:r w:rsidRPr="004D35F3">
        <w:rPr>
          <w:szCs w:val="24"/>
        </w:rPr>
        <w:t xml:space="preserve"> Sealjuures on </w:t>
      </w:r>
      <w:r w:rsidR="008A5C30">
        <w:rPr>
          <w:szCs w:val="24"/>
        </w:rPr>
        <w:t>ta</w:t>
      </w:r>
      <w:r w:rsidRPr="004D35F3">
        <w:rPr>
          <w:szCs w:val="24"/>
        </w:rPr>
        <w:t xml:space="preserve"> tegelenud proovivõtjate atesteerimise korraldamisega vähemalt 20 aastat.</w:t>
      </w:r>
    </w:p>
    <w:p w14:paraId="05002D3A" w14:textId="77777777" w:rsidR="00777555" w:rsidRPr="004D35F3" w:rsidRDefault="00777555" w:rsidP="00766811">
      <w:pPr>
        <w:spacing w:line="240" w:lineRule="auto"/>
        <w:ind w:left="0" w:right="0" w:firstLine="0"/>
        <w:rPr>
          <w:szCs w:val="24"/>
        </w:rPr>
      </w:pPr>
    </w:p>
    <w:p w14:paraId="26D57EBE" w14:textId="753CBF6F" w:rsidR="00616E12" w:rsidRPr="00F95921" w:rsidRDefault="00C549E1" w:rsidP="00766811">
      <w:pPr>
        <w:spacing w:line="240" w:lineRule="auto"/>
        <w:ind w:left="0" w:right="0" w:firstLine="0"/>
        <w:rPr>
          <w:b/>
          <w:bCs/>
          <w:szCs w:val="24"/>
        </w:rPr>
      </w:pPr>
      <w:r w:rsidRPr="00F02773">
        <w:rPr>
          <w:b/>
          <w:bCs/>
          <w:szCs w:val="24"/>
        </w:rPr>
        <w:t>Paragrahviga 3 muudetakse veeseadust.</w:t>
      </w:r>
      <w:r w:rsidR="00B96EDE" w:rsidRPr="00F02773">
        <w:rPr>
          <w:b/>
          <w:bCs/>
          <w:szCs w:val="24"/>
        </w:rPr>
        <w:t xml:space="preserve"> </w:t>
      </w:r>
      <w:r w:rsidR="00B604D1" w:rsidRPr="00F02773">
        <w:rPr>
          <w:b/>
          <w:bCs/>
          <w:szCs w:val="24"/>
        </w:rPr>
        <w:t>Paragrahv koosneb 12 punktist.</w:t>
      </w:r>
    </w:p>
    <w:p w14:paraId="283BF9D0" w14:textId="77777777" w:rsidR="00616E12" w:rsidRPr="004D35F3" w:rsidRDefault="00616E12" w:rsidP="00766811">
      <w:pPr>
        <w:spacing w:line="240" w:lineRule="auto"/>
        <w:ind w:left="0" w:right="0" w:firstLine="0"/>
        <w:rPr>
          <w:szCs w:val="24"/>
        </w:rPr>
      </w:pPr>
    </w:p>
    <w:p w14:paraId="1F40DF61" w14:textId="3AE0B18B" w:rsidR="00945418" w:rsidRPr="004D35F3" w:rsidRDefault="00782330" w:rsidP="00766811">
      <w:pPr>
        <w:spacing w:line="240" w:lineRule="auto"/>
        <w:ind w:left="0" w:right="0" w:firstLine="0"/>
        <w:rPr>
          <w:szCs w:val="24"/>
        </w:rPr>
      </w:pPr>
      <w:r w:rsidRPr="004D35F3">
        <w:rPr>
          <w:b/>
          <w:szCs w:val="24"/>
        </w:rPr>
        <w:t xml:space="preserve">Punktiga </w:t>
      </w:r>
      <w:r w:rsidR="00C549E1" w:rsidRPr="004D35F3">
        <w:rPr>
          <w:b/>
          <w:szCs w:val="24"/>
        </w:rPr>
        <w:t>1</w:t>
      </w:r>
      <w:r w:rsidRPr="004D35F3">
        <w:rPr>
          <w:bCs/>
          <w:szCs w:val="24"/>
        </w:rPr>
        <w:t xml:space="preserve"> </w:t>
      </w:r>
      <w:r w:rsidR="008A304B">
        <w:rPr>
          <w:szCs w:val="24"/>
        </w:rPr>
        <w:t xml:space="preserve">muudetakse </w:t>
      </w:r>
      <w:proofErr w:type="spellStart"/>
      <w:r w:rsidR="008A304B">
        <w:rPr>
          <w:szCs w:val="24"/>
        </w:rPr>
        <w:t>VeeSi</w:t>
      </w:r>
      <w:proofErr w:type="spellEnd"/>
      <w:r w:rsidR="008A304B">
        <w:rPr>
          <w:szCs w:val="24"/>
        </w:rPr>
        <w:t xml:space="preserve"> § 52 lõiget 5.</w:t>
      </w:r>
      <w:r w:rsidR="008A304B" w:rsidRPr="008A304B">
        <w:t xml:space="preserve"> </w:t>
      </w:r>
      <w:r w:rsidR="008A304B">
        <w:t>Keh</w:t>
      </w:r>
      <w:r w:rsidR="009F1AA0">
        <w:t>t</w:t>
      </w:r>
      <w:r w:rsidR="008A304B">
        <w:t>iva korra kohaselt</w:t>
      </w:r>
      <w:r w:rsidR="005C3410">
        <w:t xml:space="preserve"> kehtestab</w:t>
      </w:r>
      <w:r w:rsidR="008A304B">
        <w:t xml:space="preserve"> m</w:t>
      </w:r>
      <w:r w:rsidR="008A304B" w:rsidRPr="008A304B">
        <w:rPr>
          <w:szCs w:val="24"/>
        </w:rPr>
        <w:t xml:space="preserve">eetmeprogrammi rakendamise tegevuskava valdkonna eest vastutav minister </w:t>
      </w:r>
      <w:r w:rsidR="005C3410">
        <w:rPr>
          <w:szCs w:val="24"/>
        </w:rPr>
        <w:t xml:space="preserve">ehk kliimaminister </w:t>
      </w:r>
      <w:r w:rsidR="008A304B" w:rsidRPr="008A304B">
        <w:rPr>
          <w:szCs w:val="24"/>
        </w:rPr>
        <w:t>käskkirjaga.</w:t>
      </w:r>
      <w:r w:rsidR="008A304B">
        <w:rPr>
          <w:szCs w:val="24"/>
        </w:rPr>
        <w:t xml:space="preserve"> Eelnõu</w:t>
      </w:r>
      <w:r w:rsidR="005C3410">
        <w:rPr>
          <w:szCs w:val="24"/>
        </w:rPr>
        <w:t xml:space="preserve"> </w:t>
      </w:r>
      <w:r w:rsidR="008A304B">
        <w:rPr>
          <w:szCs w:val="24"/>
        </w:rPr>
        <w:t xml:space="preserve">kohaselt kehtestaks </w:t>
      </w:r>
      <w:r w:rsidR="005C3410">
        <w:rPr>
          <w:szCs w:val="24"/>
        </w:rPr>
        <w:t xml:space="preserve">selle </w:t>
      </w:r>
      <w:r w:rsidR="008A304B">
        <w:rPr>
          <w:szCs w:val="24"/>
        </w:rPr>
        <w:t>tegevus</w:t>
      </w:r>
      <w:r w:rsidR="00E923F6">
        <w:rPr>
          <w:szCs w:val="24"/>
        </w:rPr>
        <w:t>k</w:t>
      </w:r>
      <w:r w:rsidR="008A304B">
        <w:rPr>
          <w:szCs w:val="24"/>
        </w:rPr>
        <w:t xml:space="preserve">ava edaspidi Keskkonnaameti peadirektor käskkirjaga. Veemajanduskava meetmeprogrammis </w:t>
      </w:r>
      <w:r w:rsidR="008A304B" w:rsidRPr="008A304B">
        <w:rPr>
          <w:szCs w:val="24"/>
        </w:rPr>
        <w:t>kavandatakse meetmed vesikonnas veekaitse põhimõtete rakendamiseks ning eesmärkide saavutamiseks.</w:t>
      </w:r>
      <w:r w:rsidR="008A304B">
        <w:rPr>
          <w:szCs w:val="24"/>
        </w:rPr>
        <w:t xml:space="preserve"> Veeseaduse kohaselt </w:t>
      </w:r>
      <w:r w:rsidR="005C3410">
        <w:rPr>
          <w:szCs w:val="24"/>
        </w:rPr>
        <w:t xml:space="preserve">koostab Keskkonnaamet </w:t>
      </w:r>
      <w:r w:rsidR="008A304B" w:rsidRPr="008A304B">
        <w:rPr>
          <w:szCs w:val="24"/>
        </w:rPr>
        <w:t>iga vesikonna kohta meetmeprogrammi rakendamise tegevuskava.</w:t>
      </w:r>
      <w:r w:rsidR="008A304B">
        <w:rPr>
          <w:szCs w:val="24"/>
        </w:rPr>
        <w:t xml:space="preserve"> Seepärast on mõistlik, et selle kinnitaks ka Keskkonnaamet.</w:t>
      </w:r>
    </w:p>
    <w:p w14:paraId="14C34A90" w14:textId="77777777" w:rsidR="00616E12" w:rsidRPr="004D35F3" w:rsidRDefault="00616E12" w:rsidP="00766811">
      <w:pPr>
        <w:spacing w:line="240" w:lineRule="auto"/>
        <w:ind w:left="0" w:right="0" w:firstLine="0"/>
        <w:rPr>
          <w:szCs w:val="24"/>
        </w:rPr>
      </w:pPr>
    </w:p>
    <w:p w14:paraId="47174D40" w14:textId="659B8D6C" w:rsidR="00AE0AC3" w:rsidRPr="004D35F3" w:rsidRDefault="00945418" w:rsidP="00766811">
      <w:pPr>
        <w:spacing w:line="240" w:lineRule="auto"/>
        <w:ind w:left="0" w:right="0" w:firstLine="0"/>
        <w:rPr>
          <w:bCs/>
          <w:szCs w:val="24"/>
        </w:rPr>
      </w:pPr>
      <w:r w:rsidRPr="004D35F3">
        <w:rPr>
          <w:b/>
          <w:szCs w:val="24"/>
        </w:rPr>
        <w:t xml:space="preserve">Punktiga </w:t>
      </w:r>
      <w:r w:rsidR="00C549E1" w:rsidRPr="004D35F3">
        <w:rPr>
          <w:b/>
          <w:szCs w:val="24"/>
        </w:rPr>
        <w:t>2</w:t>
      </w:r>
      <w:r w:rsidRPr="004D35F3">
        <w:rPr>
          <w:b/>
          <w:szCs w:val="24"/>
        </w:rPr>
        <w:t xml:space="preserve"> </w:t>
      </w:r>
      <w:r w:rsidR="008A304B">
        <w:rPr>
          <w:bCs/>
          <w:szCs w:val="24"/>
        </w:rPr>
        <w:t xml:space="preserve">muudetakse </w:t>
      </w:r>
      <w:proofErr w:type="spellStart"/>
      <w:r w:rsidR="008A304B">
        <w:rPr>
          <w:bCs/>
          <w:szCs w:val="24"/>
        </w:rPr>
        <w:t>VeeSi</w:t>
      </w:r>
      <w:proofErr w:type="spellEnd"/>
      <w:r w:rsidR="008A304B">
        <w:rPr>
          <w:bCs/>
          <w:szCs w:val="24"/>
        </w:rPr>
        <w:t xml:space="preserve"> § 99 lõiget 1. </w:t>
      </w:r>
      <w:r w:rsidR="00624AD6">
        <w:rPr>
          <w:bCs/>
          <w:szCs w:val="24"/>
        </w:rPr>
        <w:t xml:space="preserve">Muudatuse kohaselt esitab </w:t>
      </w:r>
      <w:r w:rsidR="00624AD6" w:rsidRPr="00624AD6">
        <w:rPr>
          <w:bCs/>
          <w:szCs w:val="24"/>
        </w:rPr>
        <w:t>kohaliku omavalitsuse üksus</w:t>
      </w:r>
      <w:r w:rsidR="00624AD6">
        <w:rPr>
          <w:bCs/>
          <w:szCs w:val="24"/>
        </w:rPr>
        <w:t xml:space="preserve"> edaspidi r</w:t>
      </w:r>
      <w:r w:rsidR="00624AD6" w:rsidRPr="00624AD6">
        <w:rPr>
          <w:bCs/>
          <w:szCs w:val="24"/>
        </w:rPr>
        <w:t>eoveekogumisala moodustamiseks või muutmiseks t</w:t>
      </w:r>
      <w:r w:rsidR="00624AD6">
        <w:rPr>
          <w:bCs/>
          <w:szCs w:val="24"/>
        </w:rPr>
        <w:t xml:space="preserve">aotluse Keskkonnaametile. </w:t>
      </w:r>
      <w:r w:rsidR="00624AD6" w:rsidRPr="00624AD6">
        <w:rPr>
          <w:bCs/>
          <w:szCs w:val="24"/>
        </w:rPr>
        <w:t>Reoveekogumi</w:t>
      </w:r>
      <w:r w:rsidR="00232FB5">
        <w:rPr>
          <w:bCs/>
          <w:szCs w:val="24"/>
        </w:rPr>
        <w:t>s</w:t>
      </w:r>
      <w:r w:rsidR="00624AD6" w:rsidRPr="00624AD6">
        <w:rPr>
          <w:bCs/>
          <w:szCs w:val="24"/>
        </w:rPr>
        <w:t>ala kriteeriumid on sätestatud veeseaduse</w:t>
      </w:r>
      <w:r w:rsidR="00232FB5">
        <w:rPr>
          <w:bCs/>
          <w:szCs w:val="24"/>
        </w:rPr>
        <w:t>s (</w:t>
      </w:r>
      <w:proofErr w:type="spellStart"/>
      <w:r w:rsidR="00232FB5">
        <w:rPr>
          <w:bCs/>
          <w:szCs w:val="24"/>
        </w:rPr>
        <w:t>VeeSi</w:t>
      </w:r>
      <w:proofErr w:type="spellEnd"/>
      <w:r w:rsidR="00232FB5">
        <w:rPr>
          <w:bCs/>
          <w:szCs w:val="24"/>
        </w:rPr>
        <w:t xml:space="preserve"> § 100) </w:t>
      </w:r>
      <w:r w:rsidR="00624AD6" w:rsidRPr="00624AD6">
        <w:rPr>
          <w:bCs/>
          <w:szCs w:val="24"/>
        </w:rPr>
        <w:t>ja tegemist on pigem administratiivse tegevusega, siis on mõistlik see menetlus viia Ke</w:t>
      </w:r>
      <w:r w:rsidR="00624AD6">
        <w:rPr>
          <w:bCs/>
          <w:szCs w:val="24"/>
        </w:rPr>
        <w:t>skkonnaametisse</w:t>
      </w:r>
      <w:r w:rsidR="00624AD6" w:rsidRPr="00624AD6">
        <w:rPr>
          <w:bCs/>
          <w:szCs w:val="24"/>
        </w:rPr>
        <w:t>. Reoveekogumialade määramine tuleneb asulareovee puhastamise direktiivist.</w:t>
      </w:r>
      <w:r w:rsidR="00624AD6">
        <w:rPr>
          <w:bCs/>
          <w:szCs w:val="24"/>
        </w:rPr>
        <w:t xml:space="preserve"> </w:t>
      </w:r>
      <w:r w:rsidR="00624AD6" w:rsidRPr="00624AD6">
        <w:rPr>
          <w:bCs/>
          <w:szCs w:val="24"/>
        </w:rPr>
        <w:t>Reoveekogumisala on ala, kus on piisavalt elanikke või majandustegevust reovee kanalisatsiooni kaudu kogumiseks ja reovee reoveepuhastisse või heitvee suublasse juhtimiseks.</w:t>
      </w:r>
    </w:p>
    <w:p w14:paraId="310A0823" w14:textId="77777777" w:rsidR="00AE0AC3" w:rsidRPr="004D35F3" w:rsidRDefault="00AE0AC3" w:rsidP="00766811">
      <w:pPr>
        <w:spacing w:line="240" w:lineRule="auto"/>
        <w:ind w:left="0" w:right="0" w:firstLine="0"/>
        <w:rPr>
          <w:b/>
          <w:szCs w:val="24"/>
        </w:rPr>
      </w:pPr>
    </w:p>
    <w:p w14:paraId="586BF988" w14:textId="0115133D" w:rsidR="000640C1" w:rsidRPr="004D35F3" w:rsidRDefault="00AE0AC3" w:rsidP="00766811">
      <w:pPr>
        <w:spacing w:line="240" w:lineRule="auto"/>
        <w:ind w:left="0" w:right="0" w:firstLine="0"/>
        <w:rPr>
          <w:szCs w:val="24"/>
        </w:rPr>
      </w:pPr>
      <w:r w:rsidRPr="004D35F3">
        <w:rPr>
          <w:b/>
          <w:szCs w:val="24"/>
        </w:rPr>
        <w:t xml:space="preserve">Punktiga </w:t>
      </w:r>
      <w:r w:rsidR="00C549E1" w:rsidRPr="004D35F3">
        <w:rPr>
          <w:b/>
          <w:szCs w:val="24"/>
        </w:rPr>
        <w:t>3</w:t>
      </w:r>
      <w:r w:rsidR="00FB4F6D" w:rsidRPr="004D35F3">
        <w:rPr>
          <w:b/>
          <w:szCs w:val="24"/>
        </w:rPr>
        <w:t xml:space="preserve"> </w:t>
      </w:r>
      <w:r w:rsidR="00624AD6">
        <w:rPr>
          <w:szCs w:val="24"/>
        </w:rPr>
        <w:t xml:space="preserve">muudetakse </w:t>
      </w:r>
      <w:proofErr w:type="spellStart"/>
      <w:r w:rsidR="00624AD6">
        <w:rPr>
          <w:szCs w:val="24"/>
        </w:rPr>
        <w:t>VeeSi</w:t>
      </w:r>
      <w:proofErr w:type="spellEnd"/>
      <w:r w:rsidR="00624AD6">
        <w:rPr>
          <w:szCs w:val="24"/>
        </w:rPr>
        <w:t xml:space="preserve"> § 99 lõiget 2. </w:t>
      </w:r>
      <w:r w:rsidR="00232FB5">
        <w:rPr>
          <w:szCs w:val="24"/>
        </w:rPr>
        <w:t>E</w:t>
      </w:r>
      <w:r w:rsidR="00624AD6">
        <w:rPr>
          <w:szCs w:val="24"/>
        </w:rPr>
        <w:t>elmises punktis tehtud muudatuse</w:t>
      </w:r>
      <w:r w:rsidR="00232FB5">
        <w:rPr>
          <w:szCs w:val="24"/>
        </w:rPr>
        <w:t>st lähtudes</w:t>
      </w:r>
      <w:r w:rsidR="00624AD6">
        <w:rPr>
          <w:szCs w:val="24"/>
        </w:rPr>
        <w:t xml:space="preserve"> sätestatakse lõikes 2, et </w:t>
      </w:r>
      <w:r w:rsidR="00624AD6" w:rsidRPr="00624AD6">
        <w:rPr>
          <w:szCs w:val="24"/>
        </w:rPr>
        <w:t xml:space="preserve">reoveekogumisalad </w:t>
      </w:r>
      <w:r w:rsidR="00232FB5">
        <w:rPr>
          <w:szCs w:val="24"/>
        </w:rPr>
        <w:t xml:space="preserve">kehtestab </w:t>
      </w:r>
      <w:r w:rsidR="00624AD6">
        <w:rPr>
          <w:szCs w:val="24"/>
        </w:rPr>
        <w:t>Keskkonnaameti peadirektor</w:t>
      </w:r>
      <w:r w:rsidR="00624AD6" w:rsidRPr="00624AD6">
        <w:rPr>
          <w:szCs w:val="24"/>
        </w:rPr>
        <w:t xml:space="preserve"> käskkirjaga.</w:t>
      </w:r>
    </w:p>
    <w:p w14:paraId="7C5D5D9B" w14:textId="77777777" w:rsidR="00616E12" w:rsidRPr="004D35F3" w:rsidRDefault="00616E12" w:rsidP="00766811">
      <w:pPr>
        <w:spacing w:line="240" w:lineRule="auto"/>
        <w:ind w:left="0" w:right="0" w:firstLine="0"/>
        <w:rPr>
          <w:b/>
          <w:szCs w:val="24"/>
        </w:rPr>
      </w:pPr>
    </w:p>
    <w:p w14:paraId="68E8A938" w14:textId="2D711247" w:rsidR="00F821EA" w:rsidRPr="004D35F3" w:rsidRDefault="00F821EA" w:rsidP="00766811">
      <w:pPr>
        <w:spacing w:line="240" w:lineRule="auto"/>
        <w:ind w:left="0" w:right="0" w:firstLine="0"/>
        <w:rPr>
          <w:bCs/>
          <w:szCs w:val="24"/>
        </w:rPr>
      </w:pPr>
      <w:r w:rsidRPr="004D35F3">
        <w:rPr>
          <w:b/>
          <w:szCs w:val="24"/>
        </w:rPr>
        <w:t xml:space="preserve">Punktiga </w:t>
      </w:r>
      <w:r w:rsidR="00C549E1" w:rsidRPr="004D35F3">
        <w:rPr>
          <w:b/>
          <w:szCs w:val="24"/>
        </w:rPr>
        <w:t>4</w:t>
      </w:r>
      <w:r w:rsidR="00FB4F6D" w:rsidRPr="004D35F3">
        <w:rPr>
          <w:b/>
          <w:szCs w:val="24"/>
        </w:rPr>
        <w:t xml:space="preserve"> </w:t>
      </w:r>
      <w:r w:rsidR="00782DDD">
        <w:rPr>
          <w:bCs/>
          <w:szCs w:val="24"/>
        </w:rPr>
        <w:t xml:space="preserve">muudetakse </w:t>
      </w:r>
      <w:proofErr w:type="spellStart"/>
      <w:r w:rsidR="00782DDD">
        <w:rPr>
          <w:bCs/>
          <w:szCs w:val="24"/>
        </w:rPr>
        <w:t>VeeSi</w:t>
      </w:r>
      <w:proofErr w:type="spellEnd"/>
      <w:r w:rsidR="00782DDD">
        <w:rPr>
          <w:bCs/>
          <w:szCs w:val="24"/>
        </w:rPr>
        <w:t xml:space="preserve"> § 99 lõiget 4. </w:t>
      </w:r>
      <w:r w:rsidR="006263C4">
        <w:rPr>
          <w:bCs/>
          <w:szCs w:val="24"/>
        </w:rPr>
        <w:t>Kuna ministeerium eelnõu kohaselt enam reoveekogumisalasid ei kehtesta, siis muudetakse ka lõike 4 sõnastus</w:t>
      </w:r>
      <w:r w:rsidR="00E923F6">
        <w:rPr>
          <w:bCs/>
          <w:szCs w:val="24"/>
        </w:rPr>
        <w:t>t</w:t>
      </w:r>
      <w:r w:rsidR="00232FB5">
        <w:rPr>
          <w:bCs/>
          <w:szCs w:val="24"/>
        </w:rPr>
        <w:t xml:space="preserve"> ja jäetakse</w:t>
      </w:r>
      <w:r w:rsidR="006263C4">
        <w:rPr>
          <w:bCs/>
          <w:szCs w:val="24"/>
        </w:rPr>
        <w:t xml:space="preserve"> välja valdkonna eest vastutava ministri õigus omal algatusel reoveekogumisala muuta. Edaspidi muudab </w:t>
      </w:r>
      <w:r w:rsidR="006263C4">
        <w:rPr>
          <w:szCs w:val="24"/>
        </w:rPr>
        <w:t>k</w:t>
      </w:r>
      <w:r w:rsidR="006263C4" w:rsidRPr="00300790">
        <w:rPr>
          <w:szCs w:val="24"/>
        </w:rPr>
        <w:t>ehtestatud reoveekogumisala Keskkonnaamet omal algatusel</w:t>
      </w:r>
      <w:r w:rsidR="00232FB5">
        <w:rPr>
          <w:szCs w:val="24"/>
        </w:rPr>
        <w:t>,</w:t>
      </w:r>
      <w:r w:rsidR="006263C4" w:rsidRPr="00300790">
        <w:rPr>
          <w:szCs w:val="24"/>
        </w:rPr>
        <w:t xml:space="preserve"> kooskõlastades selle kohaliku omavalitsuse üksusega</w:t>
      </w:r>
      <w:r w:rsidR="00467487">
        <w:rPr>
          <w:szCs w:val="24"/>
        </w:rPr>
        <w:t>,</w:t>
      </w:r>
      <w:r w:rsidR="006263C4" w:rsidRPr="00300790">
        <w:rPr>
          <w:szCs w:val="24"/>
        </w:rPr>
        <w:t xml:space="preserve"> või asjaomase kohaliku omavalitsuse üksuse ettepanekul reoveekogumisala moodustamise kriteeriumi</w:t>
      </w:r>
      <w:r w:rsidR="006344B7">
        <w:rPr>
          <w:szCs w:val="24"/>
        </w:rPr>
        <w:t>t</w:t>
      </w:r>
      <w:r w:rsidR="006263C4" w:rsidRPr="00300790">
        <w:rPr>
          <w:szCs w:val="24"/>
        </w:rPr>
        <w:t>est lähtudes.</w:t>
      </w:r>
    </w:p>
    <w:p w14:paraId="13DA3326" w14:textId="77777777" w:rsidR="00F821EA" w:rsidRPr="004D35F3" w:rsidRDefault="00F821EA" w:rsidP="00766811">
      <w:pPr>
        <w:spacing w:line="240" w:lineRule="auto"/>
        <w:ind w:left="0" w:right="0" w:firstLine="0"/>
        <w:rPr>
          <w:bCs/>
          <w:szCs w:val="24"/>
        </w:rPr>
      </w:pPr>
    </w:p>
    <w:p w14:paraId="6DC41ED7" w14:textId="53BAA88B" w:rsidR="004D7863" w:rsidRPr="004D35F3" w:rsidRDefault="004D7863" w:rsidP="00766811">
      <w:pPr>
        <w:spacing w:line="240" w:lineRule="auto"/>
        <w:ind w:left="0" w:right="0" w:firstLine="0"/>
        <w:rPr>
          <w:szCs w:val="24"/>
        </w:rPr>
      </w:pPr>
      <w:r w:rsidRPr="004D35F3">
        <w:rPr>
          <w:b/>
          <w:szCs w:val="24"/>
        </w:rPr>
        <w:t xml:space="preserve">Punktiga </w:t>
      </w:r>
      <w:r w:rsidR="00C549E1" w:rsidRPr="004D35F3">
        <w:rPr>
          <w:b/>
          <w:szCs w:val="24"/>
        </w:rPr>
        <w:t>5</w:t>
      </w:r>
      <w:r w:rsidR="00FB4F6D" w:rsidRPr="004D35F3">
        <w:rPr>
          <w:b/>
          <w:szCs w:val="24"/>
        </w:rPr>
        <w:t xml:space="preserve"> </w:t>
      </w:r>
      <w:r w:rsidR="0015444E">
        <w:rPr>
          <w:szCs w:val="24"/>
        </w:rPr>
        <w:t xml:space="preserve">muudetakse </w:t>
      </w:r>
      <w:proofErr w:type="spellStart"/>
      <w:r w:rsidR="0015444E">
        <w:rPr>
          <w:szCs w:val="24"/>
        </w:rPr>
        <w:t>VeeSi</w:t>
      </w:r>
      <w:proofErr w:type="spellEnd"/>
      <w:r w:rsidR="0015444E">
        <w:rPr>
          <w:szCs w:val="24"/>
        </w:rPr>
        <w:t xml:space="preserve"> § 101 lõiget 4. Kuna edaspidi kehtestab reoveekogumisala Keskkonnaamet, siis jäetakse </w:t>
      </w:r>
      <w:r w:rsidR="00467487">
        <w:rPr>
          <w:szCs w:val="24"/>
        </w:rPr>
        <w:t>välja</w:t>
      </w:r>
      <w:r w:rsidR="0015444E">
        <w:rPr>
          <w:szCs w:val="24"/>
        </w:rPr>
        <w:t xml:space="preserve"> </w:t>
      </w:r>
      <w:r w:rsidR="00E923F6">
        <w:rPr>
          <w:szCs w:val="24"/>
        </w:rPr>
        <w:t>tekstiosa</w:t>
      </w:r>
      <w:r w:rsidR="0015444E">
        <w:rPr>
          <w:szCs w:val="24"/>
        </w:rPr>
        <w:t>, mille kohaselt</w:t>
      </w:r>
      <w:r w:rsidR="0015444E" w:rsidRPr="0015444E">
        <w:t xml:space="preserve"> </w:t>
      </w:r>
      <w:r w:rsidR="0015444E" w:rsidRPr="0015444E">
        <w:rPr>
          <w:szCs w:val="24"/>
        </w:rPr>
        <w:t xml:space="preserve">Keskkonnaameti ettepanekul võib reoveekogumisala moodustada </w:t>
      </w:r>
      <w:proofErr w:type="spellStart"/>
      <w:r w:rsidR="0015444E">
        <w:rPr>
          <w:szCs w:val="24"/>
        </w:rPr>
        <w:t>VeeS</w:t>
      </w:r>
      <w:r w:rsidR="00467487">
        <w:rPr>
          <w:szCs w:val="24"/>
        </w:rPr>
        <w:t>i</w:t>
      </w:r>
      <w:proofErr w:type="spellEnd"/>
      <w:r w:rsidR="0015444E">
        <w:rPr>
          <w:szCs w:val="24"/>
        </w:rPr>
        <w:t xml:space="preserve"> § 101</w:t>
      </w:r>
      <w:r w:rsidR="0015444E" w:rsidRPr="0015444E">
        <w:rPr>
          <w:szCs w:val="24"/>
        </w:rPr>
        <w:t xml:space="preserve"> lõigetes 1–3 sätestatud koormustest väiksemate </w:t>
      </w:r>
      <w:r w:rsidR="0015444E" w:rsidRPr="0015444E">
        <w:rPr>
          <w:szCs w:val="24"/>
        </w:rPr>
        <w:lastRenderedPageBreak/>
        <w:t xml:space="preserve">koormuste korral, kui see on vajalik veekaitse eesmärkide saavutamiseks ning </w:t>
      </w:r>
      <w:r w:rsidR="00FF000D">
        <w:rPr>
          <w:szCs w:val="24"/>
        </w:rPr>
        <w:t xml:space="preserve">on </w:t>
      </w:r>
      <w:r w:rsidR="0015444E" w:rsidRPr="0015444E">
        <w:rPr>
          <w:szCs w:val="24"/>
        </w:rPr>
        <w:t>sotsiaalmajanduslikult põhjendatud.</w:t>
      </w:r>
    </w:p>
    <w:p w14:paraId="5F705286" w14:textId="77777777" w:rsidR="004D7863" w:rsidRDefault="004D7863" w:rsidP="00766811">
      <w:pPr>
        <w:spacing w:line="240" w:lineRule="auto"/>
        <w:ind w:left="0" w:right="0" w:firstLine="0"/>
        <w:rPr>
          <w:b/>
          <w:szCs w:val="24"/>
        </w:rPr>
      </w:pPr>
    </w:p>
    <w:p w14:paraId="531A39CB" w14:textId="493DA00C" w:rsidR="005E2900" w:rsidRPr="005E2900" w:rsidRDefault="005E2900" w:rsidP="00766811">
      <w:pPr>
        <w:spacing w:line="240" w:lineRule="auto"/>
        <w:ind w:left="0" w:right="0" w:firstLine="0"/>
        <w:rPr>
          <w:bCs/>
          <w:szCs w:val="24"/>
        </w:rPr>
      </w:pPr>
      <w:r>
        <w:rPr>
          <w:bCs/>
          <w:szCs w:val="24"/>
        </w:rPr>
        <w:t>Ee</w:t>
      </w:r>
      <w:r w:rsidR="00232FB5">
        <w:rPr>
          <w:bCs/>
          <w:szCs w:val="24"/>
        </w:rPr>
        <w:t>s</w:t>
      </w:r>
      <w:r>
        <w:rPr>
          <w:bCs/>
          <w:szCs w:val="24"/>
        </w:rPr>
        <w:t>pool toodud muudatuste</w:t>
      </w:r>
      <w:r w:rsidR="00467487">
        <w:rPr>
          <w:bCs/>
          <w:szCs w:val="24"/>
        </w:rPr>
        <w:t xml:space="preserve"> kohaselt</w:t>
      </w:r>
      <w:r>
        <w:rPr>
          <w:bCs/>
          <w:szCs w:val="24"/>
        </w:rPr>
        <w:t xml:space="preserve"> oleks menetlus järgmine: </w:t>
      </w:r>
      <w:r w:rsidR="00232FB5">
        <w:rPr>
          <w:bCs/>
          <w:szCs w:val="24"/>
        </w:rPr>
        <w:t>r</w:t>
      </w:r>
      <w:r w:rsidRPr="005E2900">
        <w:rPr>
          <w:bCs/>
          <w:szCs w:val="24"/>
        </w:rPr>
        <w:t>eoveekogumisala moodustamiseks või muutmiseks esitab kohaliku omavalitsuse üksus Keskkonnaametile taotluse. Juhend reoveekogumisala moodustamise või muutmise taotluse koostamiseks asub Kliimaministeeriumi</w:t>
      </w:r>
      <w:r>
        <w:rPr>
          <w:bCs/>
          <w:szCs w:val="24"/>
        </w:rPr>
        <w:t> </w:t>
      </w:r>
      <w:r w:rsidRPr="005E2900">
        <w:rPr>
          <w:bCs/>
          <w:szCs w:val="24"/>
        </w:rPr>
        <w:t>kodulehel</w:t>
      </w:r>
      <w:r>
        <w:rPr>
          <w:bCs/>
          <w:szCs w:val="24"/>
        </w:rPr>
        <w:t> </w:t>
      </w:r>
      <w:r w:rsidRPr="005E2900">
        <w:rPr>
          <w:bCs/>
          <w:szCs w:val="24"/>
        </w:rPr>
        <w:t>https://kliimaministeerium.ee/merendus-veekeskkond/vesi/reovesi-ja-reoveekogumisalad, fail nimega „Reoveekogumisala määramise või muutmise taotluse koostamise juhend“. Järg</w:t>
      </w:r>
      <w:r w:rsidR="00467487">
        <w:rPr>
          <w:bCs/>
          <w:szCs w:val="24"/>
        </w:rPr>
        <w:t>misena</w:t>
      </w:r>
      <w:r w:rsidRPr="005E2900">
        <w:rPr>
          <w:bCs/>
          <w:szCs w:val="24"/>
        </w:rPr>
        <w:t xml:space="preserve"> kontrollib Keskkonnaamet reoveekogumisala moodustamise või muutmise asjakohasust </w:t>
      </w:r>
      <w:proofErr w:type="spellStart"/>
      <w:r w:rsidRPr="005E2900">
        <w:rPr>
          <w:bCs/>
          <w:szCs w:val="24"/>
        </w:rPr>
        <w:t>VeeS</w:t>
      </w:r>
      <w:r w:rsidR="00467487">
        <w:rPr>
          <w:bCs/>
          <w:szCs w:val="24"/>
        </w:rPr>
        <w:t>i</w:t>
      </w:r>
      <w:proofErr w:type="spellEnd"/>
      <w:r w:rsidRPr="005E2900">
        <w:rPr>
          <w:bCs/>
          <w:szCs w:val="24"/>
        </w:rPr>
        <w:t xml:space="preserve"> § 100 l</w:t>
      </w:r>
      <w:r w:rsidR="00467487">
        <w:rPr>
          <w:bCs/>
          <w:szCs w:val="24"/>
        </w:rPr>
        <w:t>õigete</w:t>
      </w:r>
      <w:r w:rsidRPr="005E2900">
        <w:rPr>
          <w:bCs/>
          <w:szCs w:val="24"/>
        </w:rPr>
        <w:t xml:space="preserve"> 1</w:t>
      </w:r>
      <w:r w:rsidR="00467487">
        <w:rPr>
          <w:bCs/>
          <w:szCs w:val="24"/>
        </w:rPr>
        <w:t>–</w:t>
      </w:r>
      <w:r w:rsidRPr="005E2900">
        <w:rPr>
          <w:bCs/>
          <w:szCs w:val="24"/>
        </w:rPr>
        <w:t>3 ning §</w:t>
      </w:r>
      <w:r w:rsidR="00467487">
        <w:rPr>
          <w:bCs/>
          <w:szCs w:val="24"/>
        </w:rPr>
        <w:t> </w:t>
      </w:r>
      <w:r w:rsidRPr="005E2900">
        <w:rPr>
          <w:bCs/>
          <w:szCs w:val="24"/>
        </w:rPr>
        <w:t>101 l</w:t>
      </w:r>
      <w:r w:rsidR="00467487">
        <w:rPr>
          <w:bCs/>
          <w:szCs w:val="24"/>
        </w:rPr>
        <w:t>õigete</w:t>
      </w:r>
      <w:r w:rsidRPr="005E2900">
        <w:rPr>
          <w:bCs/>
          <w:szCs w:val="24"/>
        </w:rPr>
        <w:t xml:space="preserve"> 1</w:t>
      </w:r>
      <w:r w:rsidR="00467487">
        <w:rPr>
          <w:bCs/>
          <w:szCs w:val="24"/>
        </w:rPr>
        <w:t>–</w:t>
      </w:r>
      <w:r w:rsidRPr="005E2900">
        <w:rPr>
          <w:bCs/>
          <w:szCs w:val="24"/>
        </w:rPr>
        <w:t xml:space="preserve">3 </w:t>
      </w:r>
      <w:r w:rsidR="00467487">
        <w:rPr>
          <w:bCs/>
          <w:szCs w:val="24"/>
        </w:rPr>
        <w:t>järgi</w:t>
      </w:r>
      <w:r w:rsidRPr="005E2900">
        <w:rPr>
          <w:bCs/>
          <w:szCs w:val="24"/>
        </w:rPr>
        <w:t>, mille kohaselt peab reoveekogumisala moodustamisel lähtuma põhjavee kaitstusest, loodava reoveekogumisala koormusest</w:t>
      </w:r>
      <w:r w:rsidR="00467487">
        <w:rPr>
          <w:bCs/>
          <w:szCs w:val="24"/>
        </w:rPr>
        <w:t>,</w:t>
      </w:r>
      <w:r w:rsidRPr="005E2900">
        <w:rPr>
          <w:bCs/>
          <w:szCs w:val="24"/>
        </w:rPr>
        <w:t xml:space="preserve"> arvestades sotsiaalmajanduslikku </w:t>
      </w:r>
      <w:r w:rsidRPr="006344B7">
        <w:rPr>
          <w:bCs/>
          <w:szCs w:val="24"/>
        </w:rPr>
        <w:t>kriteeriumi</w:t>
      </w:r>
      <w:r w:rsidR="006344B7" w:rsidRPr="006344B7">
        <w:rPr>
          <w:bCs/>
          <w:szCs w:val="24"/>
        </w:rPr>
        <w:t>t</w:t>
      </w:r>
      <w:r w:rsidRPr="006344B7">
        <w:rPr>
          <w:bCs/>
          <w:szCs w:val="24"/>
        </w:rPr>
        <w:t>,</w:t>
      </w:r>
      <w:r w:rsidRPr="005E2900">
        <w:rPr>
          <w:bCs/>
          <w:szCs w:val="24"/>
        </w:rPr>
        <w:t xml:space="preserve"> pinnavee seisundist ja veekaitse eesmärkidest. Lisaks peab reoveekogumisala suurus olema vähemalt 5 hektarit ning tuleb arvestada leibkonna võimalusi ühisveevärgi ja </w:t>
      </w:r>
      <w:r w:rsidR="005426A9">
        <w:rPr>
          <w:bCs/>
          <w:szCs w:val="24"/>
        </w:rPr>
        <w:noBreakHyphen/>
      </w:r>
      <w:r w:rsidRPr="005E2900">
        <w:rPr>
          <w:bCs/>
          <w:szCs w:val="24"/>
        </w:rPr>
        <w:t xml:space="preserve">kanalisatsiooni teenuse eest tasumiseks. </w:t>
      </w:r>
      <w:proofErr w:type="spellStart"/>
      <w:r w:rsidRPr="005E2900">
        <w:rPr>
          <w:bCs/>
          <w:szCs w:val="24"/>
        </w:rPr>
        <w:t>VeeS</w:t>
      </w:r>
      <w:r w:rsidR="00467487">
        <w:rPr>
          <w:bCs/>
          <w:szCs w:val="24"/>
        </w:rPr>
        <w:t>i</w:t>
      </w:r>
      <w:proofErr w:type="spellEnd"/>
      <w:r w:rsidRPr="005E2900">
        <w:rPr>
          <w:bCs/>
          <w:szCs w:val="24"/>
        </w:rPr>
        <w:t xml:space="preserve"> § 101 järgi määratletakse reoveekogumisala moodustamise asjakohasus põhjavee kaitstuse ning tekkiva reostuskoormuse</w:t>
      </w:r>
      <w:r w:rsidR="00467487">
        <w:rPr>
          <w:bCs/>
          <w:szCs w:val="24"/>
        </w:rPr>
        <w:t xml:space="preserve"> põhjal</w:t>
      </w:r>
      <w:r w:rsidRPr="005E2900">
        <w:rPr>
          <w:bCs/>
          <w:szCs w:val="24"/>
        </w:rPr>
        <w:t>. Kui ee</w:t>
      </w:r>
      <w:r w:rsidR="00467487">
        <w:rPr>
          <w:bCs/>
          <w:szCs w:val="24"/>
        </w:rPr>
        <w:t>s</w:t>
      </w:r>
      <w:r w:rsidRPr="005E2900">
        <w:rPr>
          <w:bCs/>
          <w:szCs w:val="24"/>
        </w:rPr>
        <w:t>pool</w:t>
      </w:r>
      <w:r w:rsidR="00467487">
        <w:rPr>
          <w:bCs/>
          <w:szCs w:val="24"/>
        </w:rPr>
        <w:t xml:space="preserve"> </w:t>
      </w:r>
      <w:r w:rsidRPr="005E2900">
        <w:rPr>
          <w:bCs/>
          <w:szCs w:val="24"/>
        </w:rPr>
        <w:t>mainitud tingimuste analüüsi</w:t>
      </w:r>
      <w:r w:rsidR="00467487">
        <w:rPr>
          <w:bCs/>
          <w:szCs w:val="24"/>
        </w:rPr>
        <w:t>mise</w:t>
      </w:r>
      <w:r w:rsidRPr="005E2900">
        <w:rPr>
          <w:bCs/>
          <w:szCs w:val="24"/>
        </w:rPr>
        <w:t xml:space="preserve">l selgub, et reoveekogumisala moodustamine on asjakohane, tuleb kontrollida, kas reoveekogumisala moodustamine või laiendamine on kooskõlas ühisveevärgi ja -kanalisatsiooni arendamise kava või üldplaneeringuga. Samuti tuleb kindlaks teha, kas kogu reoveekogumisala moodustamiseks või muutmiseks vajalik info on esitatud: reoveekogumisala või selle laiendusala pindala, reoveekogumisalal tekkiv reostuskoormus </w:t>
      </w:r>
      <w:proofErr w:type="spellStart"/>
      <w:r w:rsidRPr="005E2900">
        <w:rPr>
          <w:bCs/>
          <w:szCs w:val="24"/>
        </w:rPr>
        <w:t>inimekvivalentides</w:t>
      </w:r>
      <w:proofErr w:type="spellEnd"/>
      <w:r w:rsidRPr="005E2900">
        <w:rPr>
          <w:bCs/>
          <w:szCs w:val="24"/>
        </w:rPr>
        <w:t xml:space="preserve"> (</w:t>
      </w:r>
      <w:proofErr w:type="spellStart"/>
      <w:r w:rsidRPr="005E2900">
        <w:rPr>
          <w:bCs/>
          <w:szCs w:val="24"/>
        </w:rPr>
        <w:t>ie</w:t>
      </w:r>
      <w:proofErr w:type="spellEnd"/>
      <w:r w:rsidRPr="005E2900">
        <w:rPr>
          <w:bCs/>
          <w:szCs w:val="24"/>
        </w:rPr>
        <w:t>), reostuskoormuse arvutus, põhjavee kaitstus, reostuskoormus 1 hektari kohta, vee- ja kanalisatsiooniteenuse hind leibkonna keskmisest sissetulekust (vastav analüüs võib sisalduda ka ÜVK arendamise kavas, kui mitte</w:t>
      </w:r>
      <w:r w:rsidR="00467487">
        <w:rPr>
          <w:bCs/>
          <w:szCs w:val="24"/>
        </w:rPr>
        <w:t>,</w:t>
      </w:r>
      <w:r w:rsidRPr="005E2900">
        <w:rPr>
          <w:bCs/>
          <w:szCs w:val="24"/>
        </w:rPr>
        <w:t xml:space="preserve"> siis tuleb esitada taotlusega), reoveekogumisala kaart</w:t>
      </w:r>
      <w:r w:rsidR="00790853">
        <w:rPr>
          <w:bCs/>
          <w:szCs w:val="24"/>
        </w:rPr>
        <w:t>. S</w:t>
      </w:r>
      <w:r w:rsidR="00467487">
        <w:rPr>
          <w:bCs/>
          <w:szCs w:val="24"/>
        </w:rPr>
        <w:t>eejuures</w:t>
      </w:r>
      <w:r w:rsidRPr="005E2900">
        <w:rPr>
          <w:bCs/>
          <w:szCs w:val="24"/>
        </w:rPr>
        <w:t xml:space="preserve"> peab reoveekogumisala moodustama ühtse terviku.</w:t>
      </w:r>
    </w:p>
    <w:p w14:paraId="302806F3" w14:textId="0B0600DB" w:rsidR="005E2900" w:rsidRPr="005E2900" w:rsidRDefault="00467487" w:rsidP="00766811">
      <w:pPr>
        <w:spacing w:line="240" w:lineRule="auto"/>
        <w:ind w:left="0" w:right="0" w:firstLine="0"/>
        <w:rPr>
          <w:bCs/>
          <w:szCs w:val="24"/>
        </w:rPr>
      </w:pPr>
      <w:r>
        <w:rPr>
          <w:bCs/>
          <w:szCs w:val="24"/>
        </w:rPr>
        <w:t>K</w:t>
      </w:r>
      <w:r w:rsidR="005E2900" w:rsidRPr="005E2900">
        <w:rPr>
          <w:bCs/>
          <w:szCs w:val="24"/>
        </w:rPr>
        <w:t xml:space="preserve">ui taotlusega ei ole kogu vajaminevat infot esitatud või on alust arvata, et esitatud info on väär, pöördub Keskkonnaamet taotleja poole ning palub esitada </w:t>
      </w:r>
      <w:r>
        <w:rPr>
          <w:bCs/>
          <w:szCs w:val="24"/>
        </w:rPr>
        <w:t>lisa</w:t>
      </w:r>
      <w:r w:rsidR="005E2900" w:rsidRPr="005E2900">
        <w:rPr>
          <w:bCs/>
          <w:szCs w:val="24"/>
        </w:rPr>
        <w:t>infot ja/või puudused likvideerida</w:t>
      </w:r>
      <w:r>
        <w:rPr>
          <w:bCs/>
          <w:szCs w:val="24"/>
        </w:rPr>
        <w:t>,</w:t>
      </w:r>
      <w:r w:rsidR="005E2900" w:rsidRPr="005E2900">
        <w:rPr>
          <w:bCs/>
          <w:szCs w:val="24"/>
        </w:rPr>
        <w:t xml:space="preserve"> määrates selleks mõistliku aja. Saades kogu vajamineva info reoveekogumisala moodustamiseks või muutmiseks</w:t>
      </w:r>
      <w:r>
        <w:rPr>
          <w:bCs/>
          <w:szCs w:val="24"/>
        </w:rPr>
        <w:t>,</w:t>
      </w:r>
      <w:r w:rsidR="005E2900" w:rsidRPr="005E2900">
        <w:rPr>
          <w:bCs/>
          <w:szCs w:val="24"/>
        </w:rPr>
        <w:t xml:space="preserve"> algatab Keskkonnaamet reoveekogumisala moodustamise või muutmise menetluse. Selleks algatatakse käskkirja „Reoveekogumisalad reostuskoormusega üle 2000 </w:t>
      </w:r>
      <w:proofErr w:type="spellStart"/>
      <w:r w:rsidR="005E2900" w:rsidRPr="005E2900">
        <w:rPr>
          <w:bCs/>
          <w:szCs w:val="24"/>
        </w:rPr>
        <w:t>ie</w:t>
      </w:r>
      <w:proofErr w:type="spellEnd"/>
      <w:r>
        <w:rPr>
          <w:bCs/>
          <w:szCs w:val="24"/>
        </w:rPr>
        <w:t>“</w:t>
      </w:r>
      <w:r w:rsidR="005E2900" w:rsidRPr="005E2900">
        <w:rPr>
          <w:bCs/>
          <w:szCs w:val="24"/>
        </w:rPr>
        <w:t xml:space="preserve"> või </w:t>
      </w:r>
      <w:r>
        <w:rPr>
          <w:bCs/>
          <w:szCs w:val="24"/>
        </w:rPr>
        <w:t>„</w:t>
      </w:r>
      <w:r w:rsidR="005E2900" w:rsidRPr="005E2900">
        <w:rPr>
          <w:bCs/>
          <w:szCs w:val="24"/>
        </w:rPr>
        <w:t xml:space="preserve">Reoveekogumisalad reostuskoormusega alla 2000 </w:t>
      </w:r>
      <w:proofErr w:type="spellStart"/>
      <w:r w:rsidR="005E2900" w:rsidRPr="005E2900">
        <w:rPr>
          <w:bCs/>
          <w:szCs w:val="24"/>
        </w:rPr>
        <w:t>ie</w:t>
      </w:r>
      <w:proofErr w:type="spellEnd"/>
      <w:r>
        <w:rPr>
          <w:bCs/>
          <w:szCs w:val="24"/>
        </w:rPr>
        <w:t>“</w:t>
      </w:r>
      <w:r w:rsidR="005E2900" w:rsidRPr="005E2900">
        <w:rPr>
          <w:bCs/>
          <w:szCs w:val="24"/>
        </w:rPr>
        <w:t xml:space="preserve"> muutmine. Kui </w:t>
      </w:r>
      <w:r>
        <w:rPr>
          <w:bCs/>
          <w:szCs w:val="24"/>
        </w:rPr>
        <w:t>ühel ajal</w:t>
      </w:r>
      <w:r w:rsidR="005E2900" w:rsidRPr="005E2900">
        <w:rPr>
          <w:bCs/>
          <w:szCs w:val="24"/>
        </w:rPr>
        <w:t xml:space="preserve"> menetletakse mitme eri reostuskoormusega reoveekogumisala muutmist</w:t>
      </w:r>
      <w:r>
        <w:rPr>
          <w:bCs/>
          <w:szCs w:val="24"/>
        </w:rPr>
        <w:t>,</w:t>
      </w:r>
      <w:r w:rsidR="005E2900" w:rsidRPr="005E2900">
        <w:rPr>
          <w:bCs/>
          <w:szCs w:val="24"/>
        </w:rPr>
        <w:t xml:space="preserve"> tuleb algatada mõlema käskkirja muutmine. Kuna ühe kalendriaasta jooksul esitatakse mit</w:t>
      </w:r>
      <w:r>
        <w:rPr>
          <w:bCs/>
          <w:szCs w:val="24"/>
        </w:rPr>
        <w:t>u</w:t>
      </w:r>
      <w:r w:rsidR="005E2900" w:rsidRPr="005E2900">
        <w:rPr>
          <w:bCs/>
          <w:szCs w:val="24"/>
        </w:rPr>
        <w:t xml:space="preserve"> reoveekogumisala moodustamise ja muutmise taotlus</w:t>
      </w:r>
      <w:r>
        <w:rPr>
          <w:bCs/>
          <w:szCs w:val="24"/>
        </w:rPr>
        <w:t>t</w:t>
      </w:r>
      <w:r w:rsidR="005E2900" w:rsidRPr="005E2900">
        <w:rPr>
          <w:bCs/>
          <w:szCs w:val="24"/>
        </w:rPr>
        <w:t xml:space="preserve">, siis </w:t>
      </w:r>
      <w:r>
        <w:rPr>
          <w:bCs/>
          <w:szCs w:val="24"/>
        </w:rPr>
        <w:t xml:space="preserve">on </w:t>
      </w:r>
      <w:r w:rsidR="005E2900" w:rsidRPr="005E2900">
        <w:rPr>
          <w:bCs/>
          <w:szCs w:val="24"/>
        </w:rPr>
        <w:t>aja kokkuhoiu mõttes ratsionaalsem koguda kokku mitu taotlust ja seejärel algatada nende menetlus ja käskkirja(de) muutmine.</w:t>
      </w:r>
    </w:p>
    <w:p w14:paraId="554BBB6E" w14:textId="126C85A4" w:rsidR="005E2900" w:rsidRPr="005E2900" w:rsidRDefault="005E2900" w:rsidP="00766811">
      <w:pPr>
        <w:spacing w:line="240" w:lineRule="auto"/>
        <w:ind w:left="0" w:right="0" w:firstLine="0"/>
        <w:rPr>
          <w:bCs/>
          <w:szCs w:val="24"/>
        </w:rPr>
      </w:pPr>
      <w:r w:rsidRPr="005E2900">
        <w:rPr>
          <w:bCs/>
          <w:szCs w:val="24"/>
        </w:rPr>
        <w:t xml:space="preserve">Lisaks käskkirja muutmisele kantakse Eesti </w:t>
      </w:r>
      <w:r w:rsidR="000C7C9F">
        <w:rPr>
          <w:bCs/>
          <w:szCs w:val="24"/>
        </w:rPr>
        <w:t>l</w:t>
      </w:r>
      <w:r w:rsidRPr="005E2900">
        <w:rPr>
          <w:bCs/>
          <w:szCs w:val="24"/>
        </w:rPr>
        <w:t xml:space="preserve">ooduse </w:t>
      </w:r>
      <w:r w:rsidR="000C7C9F">
        <w:rPr>
          <w:bCs/>
          <w:szCs w:val="24"/>
        </w:rPr>
        <w:t>i</w:t>
      </w:r>
      <w:r w:rsidRPr="005E2900">
        <w:rPr>
          <w:bCs/>
          <w:szCs w:val="24"/>
        </w:rPr>
        <w:t>nfosüsteemi (EELIS) moodustatava või muudetava reoveekogumisala info ning imporditakse reoveekogumisala kaardikiht. Sellega on reoveekogumisala moodustamise või muutmise protsess lõppenud ning moodustatud või muudetud reoveekogumisala kuvatakse Keskkonnaportaalis.</w:t>
      </w:r>
    </w:p>
    <w:p w14:paraId="6F95845F" w14:textId="77777777" w:rsidR="005E2900" w:rsidRDefault="005E2900" w:rsidP="00766811">
      <w:pPr>
        <w:spacing w:line="240" w:lineRule="auto"/>
        <w:ind w:left="0" w:right="0" w:firstLine="0"/>
        <w:rPr>
          <w:b/>
          <w:szCs w:val="24"/>
        </w:rPr>
      </w:pPr>
    </w:p>
    <w:p w14:paraId="448095DF" w14:textId="6A4FF5D3" w:rsidR="00C92972" w:rsidRPr="00C92972" w:rsidRDefault="00C92972" w:rsidP="00766811">
      <w:pPr>
        <w:spacing w:line="240" w:lineRule="auto"/>
        <w:ind w:left="0" w:right="0" w:firstLine="0"/>
        <w:rPr>
          <w:bCs/>
          <w:szCs w:val="24"/>
        </w:rPr>
      </w:pPr>
      <w:r w:rsidRPr="00C92972">
        <w:rPr>
          <w:bCs/>
          <w:szCs w:val="24"/>
        </w:rPr>
        <w:t xml:space="preserve">Reoveekogumisalad reostuskoormusega alla 2000 </w:t>
      </w:r>
      <w:proofErr w:type="spellStart"/>
      <w:r w:rsidRPr="00C92972">
        <w:rPr>
          <w:bCs/>
          <w:szCs w:val="24"/>
        </w:rPr>
        <w:t>ie</w:t>
      </w:r>
      <w:proofErr w:type="spellEnd"/>
      <w:r w:rsidRPr="00C92972">
        <w:rPr>
          <w:bCs/>
          <w:szCs w:val="24"/>
        </w:rPr>
        <w:t xml:space="preserve"> on kinnita</w:t>
      </w:r>
      <w:r w:rsidR="000C7C9F">
        <w:rPr>
          <w:bCs/>
          <w:szCs w:val="24"/>
        </w:rPr>
        <w:t>n</w:t>
      </w:r>
      <w:r w:rsidRPr="00C92972">
        <w:rPr>
          <w:bCs/>
          <w:szCs w:val="24"/>
        </w:rPr>
        <w:t>ud keskkonnaminis</w:t>
      </w:r>
      <w:r w:rsidR="000C7C9F">
        <w:rPr>
          <w:bCs/>
          <w:szCs w:val="24"/>
        </w:rPr>
        <w:t>ter</w:t>
      </w:r>
      <w:r w:rsidRPr="00C92972">
        <w:rPr>
          <w:bCs/>
          <w:szCs w:val="24"/>
        </w:rPr>
        <w:t xml:space="preserve"> 15.02.2019 käskkirjaga nr 1-2/19/131 ja reoveekogumisalad reostuskoormusega</w:t>
      </w:r>
      <w:r w:rsidR="000C7C9F">
        <w:rPr>
          <w:bCs/>
          <w:szCs w:val="24"/>
        </w:rPr>
        <w:t xml:space="preserve"> </w:t>
      </w:r>
      <w:r w:rsidRPr="00C92972">
        <w:rPr>
          <w:bCs/>
          <w:szCs w:val="24"/>
        </w:rPr>
        <w:t xml:space="preserve">üle 2000 </w:t>
      </w:r>
      <w:proofErr w:type="spellStart"/>
      <w:r w:rsidRPr="00C92972">
        <w:rPr>
          <w:bCs/>
          <w:szCs w:val="24"/>
        </w:rPr>
        <w:t>ie</w:t>
      </w:r>
      <w:proofErr w:type="spellEnd"/>
      <w:r w:rsidRPr="00C92972">
        <w:rPr>
          <w:bCs/>
          <w:szCs w:val="24"/>
        </w:rPr>
        <w:t xml:space="preserve"> 08.09.2021 käskkirjaga nr 1-2/21/377. </w:t>
      </w:r>
      <w:r>
        <w:rPr>
          <w:bCs/>
          <w:szCs w:val="24"/>
        </w:rPr>
        <w:t xml:space="preserve">Eelnõukohase seaduse vastuvõtmisel tuleb need käskkirjad kehtetuks tunnistada ja Keskkonnaameti peadirektor peab </w:t>
      </w:r>
      <w:r w:rsidR="008F39CF">
        <w:rPr>
          <w:bCs/>
          <w:szCs w:val="24"/>
        </w:rPr>
        <w:t xml:space="preserve">käskkirjaga reoveekogumisalad uuesti </w:t>
      </w:r>
      <w:r>
        <w:rPr>
          <w:bCs/>
          <w:szCs w:val="24"/>
        </w:rPr>
        <w:t>kehtestama.</w:t>
      </w:r>
    </w:p>
    <w:p w14:paraId="747E7E87" w14:textId="77777777" w:rsidR="00C92972" w:rsidRDefault="00C92972" w:rsidP="00766811">
      <w:pPr>
        <w:spacing w:line="240" w:lineRule="auto"/>
        <w:ind w:left="0" w:right="0" w:firstLine="0"/>
        <w:rPr>
          <w:b/>
          <w:szCs w:val="24"/>
        </w:rPr>
      </w:pPr>
    </w:p>
    <w:p w14:paraId="0CCA2389" w14:textId="14A9DBDA" w:rsidR="00D775BE" w:rsidRDefault="00D775BE" w:rsidP="00766811">
      <w:pPr>
        <w:spacing w:line="240" w:lineRule="auto"/>
        <w:ind w:left="0" w:right="0" w:firstLine="0"/>
        <w:rPr>
          <w:bCs/>
          <w:szCs w:val="24"/>
        </w:rPr>
      </w:pPr>
      <w:r>
        <w:rPr>
          <w:b/>
          <w:szCs w:val="24"/>
        </w:rPr>
        <w:t xml:space="preserve">Punktiga 6 </w:t>
      </w:r>
      <w:r w:rsidRPr="00D775BE">
        <w:rPr>
          <w:bCs/>
          <w:szCs w:val="24"/>
        </w:rPr>
        <w:t xml:space="preserve">muudetakse </w:t>
      </w:r>
      <w:proofErr w:type="spellStart"/>
      <w:r w:rsidRPr="00D775BE">
        <w:rPr>
          <w:bCs/>
          <w:szCs w:val="24"/>
        </w:rPr>
        <w:t>VeeSi</w:t>
      </w:r>
      <w:proofErr w:type="spellEnd"/>
      <w:r w:rsidRPr="00D775BE">
        <w:rPr>
          <w:bCs/>
          <w:szCs w:val="24"/>
        </w:rPr>
        <w:t xml:space="preserve"> </w:t>
      </w:r>
      <w:r>
        <w:rPr>
          <w:bCs/>
          <w:szCs w:val="24"/>
        </w:rPr>
        <w:t xml:space="preserve">§ 188 lõike 1 punkti 2. </w:t>
      </w:r>
      <w:proofErr w:type="spellStart"/>
      <w:r w:rsidR="00EC37EA" w:rsidRPr="00EC37EA">
        <w:rPr>
          <w:bCs/>
          <w:szCs w:val="24"/>
        </w:rPr>
        <w:t>Vee</w:t>
      </w:r>
      <w:r w:rsidR="00EC37EA">
        <w:rPr>
          <w:bCs/>
          <w:szCs w:val="24"/>
        </w:rPr>
        <w:t>Si</w:t>
      </w:r>
      <w:proofErr w:type="spellEnd"/>
      <w:r w:rsidR="00EC37EA" w:rsidRPr="00EC37EA">
        <w:rPr>
          <w:bCs/>
          <w:szCs w:val="24"/>
        </w:rPr>
        <w:t xml:space="preserve"> § 187</w:t>
      </w:r>
      <w:r w:rsidR="00EC37EA">
        <w:rPr>
          <w:bCs/>
          <w:szCs w:val="24"/>
        </w:rPr>
        <w:t xml:space="preserve"> punkt 12</w:t>
      </w:r>
      <w:r w:rsidR="00EC37EA" w:rsidRPr="00EC37EA">
        <w:rPr>
          <w:bCs/>
          <w:szCs w:val="24"/>
        </w:rPr>
        <w:t xml:space="preserve"> alusel on veeluba kohustuslik, kui põhjavett täiendatakse, juhitakse ümber või juhitakse tagasi. Põhjavee tagasijuhtimine on näiteks avatud maasoojussüsteemide puhul ühest puurkaevust võetud põhjavee tagasijuhtimine teise puurkaevu samasse veekihti. Põhjavee ümberjuhtimine on sarnane põhjaveevõtule, näiteks kui võetakse põhjavett ja juhitakse seda veekogusse. Kehtiva </w:t>
      </w:r>
      <w:proofErr w:type="spellStart"/>
      <w:r w:rsidR="00EC37EA">
        <w:rPr>
          <w:bCs/>
          <w:szCs w:val="24"/>
        </w:rPr>
        <w:t>VeeSi</w:t>
      </w:r>
      <w:proofErr w:type="spellEnd"/>
      <w:r w:rsidR="00EC37EA">
        <w:rPr>
          <w:bCs/>
          <w:szCs w:val="24"/>
        </w:rPr>
        <w:t xml:space="preserve"> sõnastuse</w:t>
      </w:r>
      <w:r w:rsidR="00EC37EA" w:rsidRPr="00EC37EA">
        <w:rPr>
          <w:bCs/>
          <w:szCs w:val="24"/>
        </w:rPr>
        <w:t xml:space="preserve"> alusel on vajalik veeluba</w:t>
      </w:r>
      <w:r w:rsidR="00EC37EA">
        <w:rPr>
          <w:bCs/>
          <w:szCs w:val="24"/>
        </w:rPr>
        <w:t xml:space="preserve"> taotleda</w:t>
      </w:r>
      <w:r w:rsidR="00EC37EA" w:rsidRPr="00EC37EA">
        <w:rPr>
          <w:bCs/>
          <w:szCs w:val="24"/>
        </w:rPr>
        <w:t xml:space="preserve"> põhjavee ümberjuhtimise</w:t>
      </w:r>
      <w:r w:rsidR="00547452">
        <w:rPr>
          <w:bCs/>
          <w:szCs w:val="24"/>
        </w:rPr>
        <w:t>ks</w:t>
      </w:r>
      <w:r w:rsidR="00EC37EA" w:rsidRPr="00EC37EA">
        <w:rPr>
          <w:bCs/>
          <w:szCs w:val="24"/>
        </w:rPr>
        <w:t xml:space="preserve"> igal juhul, </w:t>
      </w:r>
      <w:r w:rsidR="00EC37EA" w:rsidRPr="00EC37EA">
        <w:rPr>
          <w:bCs/>
          <w:szCs w:val="24"/>
        </w:rPr>
        <w:lastRenderedPageBreak/>
        <w:t xml:space="preserve">arvestamata ümberjuhitava põhjavee kogust ja see on tekitanud probleeme. </w:t>
      </w:r>
      <w:r w:rsidR="00547452">
        <w:rPr>
          <w:bCs/>
          <w:szCs w:val="24"/>
        </w:rPr>
        <w:t xml:space="preserve"> </w:t>
      </w:r>
      <w:r w:rsidR="00BF0499">
        <w:rPr>
          <w:bCs/>
          <w:szCs w:val="24"/>
        </w:rPr>
        <w:t>Näiteks e</w:t>
      </w:r>
      <w:r w:rsidR="00BF0499" w:rsidRPr="00BF0499">
        <w:rPr>
          <w:bCs/>
          <w:szCs w:val="24"/>
        </w:rPr>
        <w:t>hitusplatsil kaasneb kaevetöödega vajadus kaevikutesse/süvenditesse kogunenud vee ärajuhtimiseks.</w:t>
      </w:r>
      <w:r w:rsidR="00BF0499">
        <w:rPr>
          <w:bCs/>
          <w:szCs w:val="24"/>
        </w:rPr>
        <w:t xml:space="preserve"> </w:t>
      </w:r>
      <w:r w:rsidR="00547452">
        <w:rPr>
          <w:bCs/>
          <w:szCs w:val="24"/>
        </w:rPr>
        <w:t xml:space="preserve">Keeruliseks teeb asjaolu, et osa kogunenud vees on põhjavesi osa sademetena kogunenud vesi. </w:t>
      </w:r>
      <w:r w:rsidR="00EC37EA" w:rsidRPr="00EC37EA">
        <w:rPr>
          <w:bCs/>
          <w:szCs w:val="24"/>
        </w:rPr>
        <w:t xml:space="preserve">Reaalne ei ole </w:t>
      </w:r>
      <w:r w:rsidR="00EC37EA">
        <w:rPr>
          <w:bCs/>
          <w:szCs w:val="24"/>
        </w:rPr>
        <w:t xml:space="preserve">ehitamisel </w:t>
      </w:r>
      <w:r w:rsidR="00EC37EA" w:rsidRPr="00EC37EA">
        <w:rPr>
          <w:bCs/>
          <w:szCs w:val="24"/>
        </w:rPr>
        <w:t>iga vä</w:t>
      </w:r>
      <w:r w:rsidR="00EC37EA">
        <w:rPr>
          <w:bCs/>
          <w:szCs w:val="24"/>
        </w:rPr>
        <w:t>heses koguses</w:t>
      </w:r>
      <w:r w:rsidR="00EC37EA" w:rsidRPr="00EC37EA">
        <w:rPr>
          <w:bCs/>
          <w:szCs w:val="24"/>
        </w:rPr>
        <w:t xml:space="preserve"> ümberjuhitava põhjavee koguse puhul välja anda veelube.</w:t>
      </w:r>
      <w:r w:rsidR="00EC37EA">
        <w:rPr>
          <w:bCs/>
          <w:szCs w:val="24"/>
        </w:rPr>
        <w:t xml:space="preserve"> </w:t>
      </w:r>
      <w:r w:rsidR="00547452">
        <w:rPr>
          <w:bCs/>
          <w:szCs w:val="24"/>
        </w:rPr>
        <w:t xml:space="preserve">Näiteks  ei ole reaalne </w:t>
      </w:r>
      <w:proofErr w:type="spellStart"/>
      <w:r w:rsidR="00547452">
        <w:rPr>
          <w:bCs/>
          <w:szCs w:val="24"/>
        </w:rPr>
        <w:t>veel</w:t>
      </w:r>
      <w:r w:rsidR="00547452" w:rsidRPr="00547452">
        <w:rPr>
          <w:bCs/>
          <w:szCs w:val="24"/>
        </w:rPr>
        <w:t>oa</w:t>
      </w:r>
      <w:proofErr w:type="spellEnd"/>
      <w:r w:rsidR="00547452" w:rsidRPr="00547452">
        <w:rPr>
          <w:bCs/>
          <w:szCs w:val="24"/>
        </w:rPr>
        <w:t xml:space="preserve"> taotlemist täpsusega, mis nõuaks koguste ettenägemist ning ühe kindla suubla määramist</w:t>
      </w:r>
      <w:r w:rsidR="00547452">
        <w:rPr>
          <w:bCs/>
          <w:szCs w:val="24"/>
        </w:rPr>
        <w:t>. K</w:t>
      </w:r>
      <w:r w:rsidR="00547452" w:rsidRPr="00547452">
        <w:rPr>
          <w:bCs/>
          <w:szCs w:val="24"/>
        </w:rPr>
        <w:t xml:space="preserve">eskkonna seisukohalt parima tulemuse saavutamiseks on ehitajal tarvis vee juhtimisel paindlikkust, mis võimaldaks vajadusel ilma igasuguse viivituseta muuta </w:t>
      </w:r>
      <w:r w:rsidR="00547452">
        <w:rPr>
          <w:bCs/>
          <w:szCs w:val="24"/>
        </w:rPr>
        <w:t>ehitus</w:t>
      </w:r>
      <w:r w:rsidR="00547452" w:rsidRPr="00547452">
        <w:rPr>
          <w:bCs/>
          <w:szCs w:val="24"/>
        </w:rPr>
        <w:t>platsil vee juhtimise korraldust.</w:t>
      </w:r>
    </w:p>
    <w:p w14:paraId="31325AFD" w14:textId="1E564208" w:rsidR="00547452" w:rsidRPr="00D775BE" w:rsidRDefault="00547452" w:rsidP="00766811">
      <w:pPr>
        <w:spacing w:line="240" w:lineRule="auto"/>
        <w:ind w:left="0" w:right="0" w:firstLine="0"/>
        <w:rPr>
          <w:bCs/>
          <w:szCs w:val="24"/>
        </w:rPr>
      </w:pPr>
      <w:r>
        <w:rPr>
          <w:bCs/>
          <w:szCs w:val="24"/>
        </w:rPr>
        <w:t>Kuigi sätte sõnastuse kohaselt peaks</w:t>
      </w:r>
      <w:r w:rsidR="00B01C26">
        <w:rPr>
          <w:bCs/>
          <w:szCs w:val="24"/>
        </w:rPr>
        <w:t xml:space="preserve"> igasuguse</w:t>
      </w:r>
      <w:r>
        <w:rPr>
          <w:bCs/>
          <w:szCs w:val="24"/>
        </w:rPr>
        <w:t xml:space="preserve"> põhjavee ümberjuhtimise</w:t>
      </w:r>
      <w:r w:rsidR="00B01C26">
        <w:rPr>
          <w:bCs/>
          <w:szCs w:val="24"/>
        </w:rPr>
        <w:t xml:space="preserve">l taotlema </w:t>
      </w:r>
      <w:proofErr w:type="spellStart"/>
      <w:r w:rsidR="00B01C26">
        <w:rPr>
          <w:bCs/>
          <w:szCs w:val="24"/>
        </w:rPr>
        <w:t>veeloa</w:t>
      </w:r>
      <w:proofErr w:type="spellEnd"/>
      <w:r w:rsidR="00B01C26">
        <w:rPr>
          <w:bCs/>
          <w:szCs w:val="24"/>
        </w:rPr>
        <w:t xml:space="preserve">, siis praktikas seda ehitustegevuses on </w:t>
      </w:r>
      <w:r w:rsidR="00971EBD">
        <w:rPr>
          <w:bCs/>
          <w:szCs w:val="24"/>
        </w:rPr>
        <w:t>antud</w:t>
      </w:r>
      <w:r w:rsidR="00B01C26">
        <w:rPr>
          <w:bCs/>
          <w:szCs w:val="24"/>
        </w:rPr>
        <w:t xml:space="preserve"> väga vähe. Enamasti on põhjavee ümberjuhtimiseks veeluba antud kaevandus</w:t>
      </w:r>
      <w:r w:rsidR="00971EBD">
        <w:rPr>
          <w:bCs/>
          <w:szCs w:val="24"/>
        </w:rPr>
        <w:t>tegevus</w:t>
      </w:r>
      <w:r w:rsidR="00B01C26">
        <w:rPr>
          <w:bCs/>
          <w:szCs w:val="24"/>
        </w:rPr>
        <w:t>es</w:t>
      </w:r>
      <w:r w:rsidR="00945DD1">
        <w:rPr>
          <w:bCs/>
          <w:szCs w:val="24"/>
        </w:rPr>
        <w:t xml:space="preserve"> põhjavee ärajuhtimiseks</w:t>
      </w:r>
      <w:r w:rsidR="00B01C26">
        <w:rPr>
          <w:bCs/>
          <w:szCs w:val="24"/>
        </w:rPr>
        <w:t xml:space="preserve">. </w:t>
      </w:r>
      <w:r>
        <w:rPr>
          <w:bCs/>
          <w:szCs w:val="24"/>
        </w:rPr>
        <w:t xml:space="preserve"> </w:t>
      </w:r>
      <w:r w:rsidR="00971EBD">
        <w:rPr>
          <w:bCs/>
          <w:szCs w:val="24"/>
        </w:rPr>
        <w:t xml:space="preserve">Seepärast on mõistlik sätestada, et veeluba ei ole vaja </w:t>
      </w:r>
      <w:r w:rsidR="00971EBD" w:rsidRPr="00971EBD">
        <w:rPr>
          <w:bCs/>
          <w:szCs w:val="24"/>
        </w:rPr>
        <w:t>põhjavee ärajuhtimiseks kõrge põhjavee tasemega või liigniiskelt alalt ehitise ehitamiseks</w:t>
      </w:r>
      <w:r w:rsidR="00971EBD">
        <w:rPr>
          <w:bCs/>
          <w:szCs w:val="24"/>
        </w:rPr>
        <w:t>.</w:t>
      </w:r>
    </w:p>
    <w:p w14:paraId="1ECC8A1B" w14:textId="77777777" w:rsidR="00C549E1" w:rsidRPr="004D35F3" w:rsidRDefault="00C549E1" w:rsidP="00766811">
      <w:pPr>
        <w:tabs>
          <w:tab w:val="left" w:pos="5544"/>
        </w:tabs>
        <w:spacing w:line="240" w:lineRule="auto"/>
        <w:ind w:left="0" w:right="0" w:firstLine="0"/>
        <w:rPr>
          <w:szCs w:val="24"/>
        </w:rPr>
      </w:pPr>
    </w:p>
    <w:p w14:paraId="12AB4313" w14:textId="40BE5732" w:rsidR="00C549E1" w:rsidRPr="004D35F3" w:rsidRDefault="00C549E1" w:rsidP="00766811">
      <w:pPr>
        <w:tabs>
          <w:tab w:val="left" w:pos="5544"/>
        </w:tabs>
        <w:spacing w:line="240" w:lineRule="auto"/>
        <w:ind w:left="0" w:right="0" w:firstLine="0"/>
        <w:rPr>
          <w:szCs w:val="24"/>
        </w:rPr>
      </w:pPr>
      <w:commentRangeStart w:id="14"/>
      <w:r w:rsidRPr="004D35F3">
        <w:rPr>
          <w:b/>
          <w:bCs/>
          <w:szCs w:val="24"/>
        </w:rPr>
        <w:t xml:space="preserve">Punktiga </w:t>
      </w:r>
      <w:r w:rsidR="00E41044">
        <w:rPr>
          <w:b/>
          <w:bCs/>
          <w:szCs w:val="24"/>
        </w:rPr>
        <w:t>10</w:t>
      </w:r>
      <w:r w:rsidR="00B827E7" w:rsidRPr="004D35F3">
        <w:rPr>
          <w:b/>
          <w:bCs/>
          <w:szCs w:val="24"/>
        </w:rPr>
        <w:t xml:space="preserve"> </w:t>
      </w:r>
      <w:commentRangeEnd w:id="14"/>
      <w:r w:rsidR="0081237F">
        <w:rPr>
          <w:rStyle w:val="Kommentaariviide"/>
        </w:rPr>
        <w:commentReference w:id="14"/>
      </w:r>
      <w:r w:rsidR="00B827E7" w:rsidRPr="004D35F3">
        <w:rPr>
          <w:szCs w:val="24"/>
        </w:rPr>
        <w:t xml:space="preserve">täiendatakse </w:t>
      </w:r>
      <w:proofErr w:type="spellStart"/>
      <w:r w:rsidR="00B827E7" w:rsidRPr="004D35F3">
        <w:rPr>
          <w:szCs w:val="24"/>
        </w:rPr>
        <w:t>VeeSi</w:t>
      </w:r>
      <w:proofErr w:type="spellEnd"/>
      <w:r w:rsidR="00B827E7" w:rsidRPr="004D35F3">
        <w:rPr>
          <w:szCs w:val="24"/>
        </w:rPr>
        <w:t xml:space="preserve"> § 243 lõikega 1</w:t>
      </w:r>
      <w:r w:rsidR="00B827E7" w:rsidRPr="004D35F3">
        <w:rPr>
          <w:szCs w:val="24"/>
          <w:vertAlign w:val="superscript"/>
        </w:rPr>
        <w:t>1</w:t>
      </w:r>
      <w:r w:rsidR="00B827E7" w:rsidRPr="004D35F3">
        <w:rPr>
          <w:szCs w:val="24"/>
        </w:rPr>
        <w:t>.</w:t>
      </w:r>
      <w:r w:rsidR="00B827E7" w:rsidRPr="004D35F3">
        <w:rPr>
          <w:b/>
          <w:bCs/>
          <w:szCs w:val="24"/>
        </w:rPr>
        <w:t xml:space="preserve"> </w:t>
      </w:r>
      <w:r w:rsidR="00B827E7" w:rsidRPr="004D35F3">
        <w:rPr>
          <w:szCs w:val="24"/>
        </w:rPr>
        <w:t>Kui veeuuringu või joogiveeuuringu käigus võtab veeproovi akrediteeritud katselabor, millel on vastava valdkonna proovivõtumeetod akrediteerimisulatuses, ei pea katselabori proovivõtja olema atesteeritud.</w:t>
      </w:r>
      <w:r w:rsidR="00B827E7" w:rsidRPr="004D35F3">
        <w:rPr>
          <w:b/>
          <w:bCs/>
          <w:szCs w:val="24"/>
        </w:rPr>
        <w:t xml:space="preserve"> </w:t>
      </w:r>
      <w:r w:rsidR="00B827E7" w:rsidRPr="004D35F3">
        <w:rPr>
          <w:szCs w:val="24"/>
        </w:rPr>
        <w:t xml:space="preserve">Praegu toimub proovivõtjate pädevuse </w:t>
      </w:r>
      <w:proofErr w:type="spellStart"/>
      <w:r w:rsidR="00B827E7" w:rsidRPr="004D35F3">
        <w:rPr>
          <w:szCs w:val="24"/>
        </w:rPr>
        <w:t>topeltkontroll</w:t>
      </w:r>
      <w:proofErr w:type="spellEnd"/>
      <w:r w:rsidR="00B827E7" w:rsidRPr="004D35F3">
        <w:rPr>
          <w:szCs w:val="24"/>
        </w:rPr>
        <w:t>, mis ei ole otstarbekas. Kui katselabori proovivõtumeetod on akrediteeritud, siis tähendab see, et proovivõtule rakenduvad kõik samad nõuded, mis akrediteeritud katselabori katsetegevusele: erapooletu ja kompetentne personal, valideeritud metoodikad, kalibreeritud mõõteseadmed, mõõtemääramatuse hindamine, jälgitavuse tagamine, tehniliste tõendusdokumentide ohje jne. Järelevalvet akrediteeritud katselabori tegevuse üle teostab aastase intervalliga Eesti Akrediteerimiskeskus</w:t>
      </w:r>
      <w:r w:rsidR="000C7C9F">
        <w:rPr>
          <w:szCs w:val="24"/>
        </w:rPr>
        <w:t>,</w:t>
      </w:r>
      <w:r w:rsidR="00B827E7" w:rsidRPr="004D35F3">
        <w:rPr>
          <w:szCs w:val="24"/>
        </w:rPr>
        <w:t xml:space="preserve"> kasutades selleks vastavas valdkonnas pädevaid assessoreid. Katselabori koosseisus olevate füüsilisest isikust proovvõtjate täiendav atesteerimine ei ole vajalik. Ligikaudu 25% atesteeritud proovivõtjatest töötab akrediteeritud katselabori koosseisus. Selle võrra väheneks otseselt atesteerimiseks kuluv halduskoormus.</w:t>
      </w:r>
    </w:p>
    <w:p w14:paraId="0A4921A4" w14:textId="77777777" w:rsidR="00C549E1" w:rsidRPr="004D35F3" w:rsidRDefault="00C549E1" w:rsidP="00766811">
      <w:pPr>
        <w:tabs>
          <w:tab w:val="left" w:pos="5544"/>
        </w:tabs>
        <w:spacing w:line="240" w:lineRule="auto"/>
        <w:ind w:left="0" w:right="0" w:firstLine="0"/>
        <w:rPr>
          <w:szCs w:val="24"/>
        </w:rPr>
      </w:pPr>
    </w:p>
    <w:p w14:paraId="2DACB8A0" w14:textId="3B8FFAA3" w:rsidR="00C549E1" w:rsidRPr="004D35F3" w:rsidRDefault="00C549E1" w:rsidP="00766811">
      <w:pPr>
        <w:tabs>
          <w:tab w:val="left" w:pos="5544"/>
        </w:tabs>
        <w:spacing w:line="240" w:lineRule="auto"/>
        <w:ind w:left="0" w:right="0" w:firstLine="0"/>
        <w:rPr>
          <w:szCs w:val="24"/>
        </w:rPr>
      </w:pPr>
      <w:r w:rsidRPr="004D35F3">
        <w:rPr>
          <w:b/>
          <w:bCs/>
          <w:szCs w:val="24"/>
        </w:rPr>
        <w:t>Punktiga 1</w:t>
      </w:r>
      <w:r w:rsidR="00E41044">
        <w:rPr>
          <w:b/>
          <w:bCs/>
          <w:szCs w:val="24"/>
        </w:rPr>
        <w:t>1</w:t>
      </w:r>
      <w:r w:rsidR="00B827E7" w:rsidRPr="004D35F3">
        <w:rPr>
          <w:b/>
          <w:bCs/>
          <w:szCs w:val="24"/>
        </w:rPr>
        <w:t xml:space="preserve"> </w:t>
      </w:r>
      <w:r w:rsidR="00B827E7" w:rsidRPr="004D35F3">
        <w:rPr>
          <w:szCs w:val="24"/>
        </w:rPr>
        <w:t xml:space="preserve">muudetakse </w:t>
      </w:r>
      <w:proofErr w:type="spellStart"/>
      <w:r w:rsidR="00B827E7" w:rsidRPr="004D35F3">
        <w:rPr>
          <w:szCs w:val="24"/>
        </w:rPr>
        <w:t>VeeSi</w:t>
      </w:r>
      <w:proofErr w:type="spellEnd"/>
      <w:r w:rsidR="00B827E7" w:rsidRPr="004D35F3">
        <w:rPr>
          <w:szCs w:val="24"/>
        </w:rPr>
        <w:t xml:space="preserve"> § 243 lõiget 4. Muudatuse kohaselt võib Kliimaministeerium proovivõtja atesteerimiseks sõlmida halduskoostöö seaduses sätestatud korras halduslepingu riigi katselaboriga, mille akrediteerimisulatuses on kõik veeuuringute ja joogiveeuuringute proovivõtumeetodid. Sätte eesmärk on vähendada ministeeriumi vahetut </w:t>
      </w:r>
      <w:r w:rsidR="000C7C9F">
        <w:rPr>
          <w:szCs w:val="24"/>
        </w:rPr>
        <w:t>töö</w:t>
      </w:r>
      <w:r w:rsidR="00B827E7" w:rsidRPr="004D35F3">
        <w:rPr>
          <w:szCs w:val="24"/>
        </w:rPr>
        <w:t>koorm</w:t>
      </w:r>
      <w:r w:rsidR="000C7C9F">
        <w:rPr>
          <w:szCs w:val="24"/>
        </w:rPr>
        <w:t>u</w:t>
      </w:r>
      <w:r w:rsidR="00B827E7" w:rsidRPr="004D35F3">
        <w:rPr>
          <w:szCs w:val="24"/>
        </w:rPr>
        <w:t>st ning viia see kohasele tasandile. Juba aastakümneid on proovivõtjate atesteerimist</w:t>
      </w:r>
      <w:r w:rsidR="00150467">
        <w:rPr>
          <w:szCs w:val="24"/>
        </w:rPr>
        <w:t xml:space="preserve"> aidanud korraldada </w:t>
      </w:r>
      <w:r w:rsidR="00B827E7" w:rsidRPr="004D35F3">
        <w:rPr>
          <w:szCs w:val="24"/>
        </w:rPr>
        <w:t xml:space="preserve">riigi äriühing OÜ Eesti Keskkonnauuringute Keskus, mis on mh ka </w:t>
      </w:r>
      <w:r w:rsidR="001073BD">
        <w:rPr>
          <w:szCs w:val="24"/>
        </w:rPr>
        <w:t>referent</w:t>
      </w:r>
      <w:r w:rsidR="00B827E7" w:rsidRPr="004D35F3">
        <w:rPr>
          <w:szCs w:val="24"/>
        </w:rPr>
        <w:t xml:space="preserve">labor </w:t>
      </w:r>
      <w:proofErr w:type="spellStart"/>
      <w:r w:rsidR="00B827E7" w:rsidRPr="004D35F3">
        <w:rPr>
          <w:szCs w:val="24"/>
        </w:rPr>
        <w:t>laboritevaheliste</w:t>
      </w:r>
      <w:proofErr w:type="spellEnd"/>
      <w:r w:rsidR="00B827E7" w:rsidRPr="004D35F3">
        <w:rPr>
          <w:szCs w:val="24"/>
        </w:rPr>
        <w:t xml:space="preserve"> võrdluskatsete te</w:t>
      </w:r>
      <w:r w:rsidR="000C7C9F">
        <w:rPr>
          <w:szCs w:val="24"/>
        </w:rPr>
        <w:t>gemise</w:t>
      </w:r>
      <w:r w:rsidR="00B827E7" w:rsidRPr="004D35F3">
        <w:rPr>
          <w:szCs w:val="24"/>
        </w:rPr>
        <w:t>ks. Praktika on näidanud, et ametnike osal</w:t>
      </w:r>
      <w:r w:rsidR="000C7C9F">
        <w:rPr>
          <w:szCs w:val="24"/>
        </w:rPr>
        <w:t>emine</w:t>
      </w:r>
      <w:r w:rsidR="00B827E7" w:rsidRPr="004D35F3">
        <w:rPr>
          <w:szCs w:val="24"/>
        </w:rPr>
        <w:t xml:space="preserve"> proovivõtjate atesteerimise</w:t>
      </w:r>
      <w:r w:rsidR="000C7C9F">
        <w:rPr>
          <w:szCs w:val="24"/>
        </w:rPr>
        <w:t>l</w:t>
      </w:r>
      <w:r w:rsidR="00B827E7" w:rsidRPr="004D35F3">
        <w:rPr>
          <w:szCs w:val="24"/>
        </w:rPr>
        <w:t xml:space="preserve"> ei ole hädavajalik – proovivõtt on praktilisi oskusi eeldav tegevus, mille pädevuskontrolli saavad eelkõige teha need, kellel on endal proovivõtuoskus. </w:t>
      </w:r>
      <w:r w:rsidR="00732163">
        <w:rPr>
          <w:szCs w:val="24"/>
        </w:rPr>
        <w:t>Töö</w:t>
      </w:r>
      <w:r w:rsidR="00B827E7" w:rsidRPr="004D35F3">
        <w:rPr>
          <w:szCs w:val="24"/>
        </w:rPr>
        <w:t xml:space="preserve">koormuse vähendamiseks on põhjendatud vähendada ametnike rolli atesteerimisel ning </w:t>
      </w:r>
      <w:r w:rsidR="008A2EB4">
        <w:rPr>
          <w:szCs w:val="24"/>
        </w:rPr>
        <w:t>anda</w:t>
      </w:r>
      <w:r w:rsidR="008A2EB4" w:rsidRPr="004D35F3">
        <w:rPr>
          <w:szCs w:val="24"/>
        </w:rPr>
        <w:t xml:space="preserve"> </w:t>
      </w:r>
      <w:r w:rsidR="00B827E7" w:rsidRPr="004D35F3">
        <w:rPr>
          <w:szCs w:val="24"/>
        </w:rPr>
        <w:t xml:space="preserve">see </w:t>
      </w:r>
      <w:r w:rsidR="008A2EB4">
        <w:rPr>
          <w:szCs w:val="24"/>
        </w:rPr>
        <w:t xml:space="preserve">pädevale riigi </w:t>
      </w:r>
      <w:r w:rsidR="005E62C7">
        <w:rPr>
          <w:szCs w:val="24"/>
        </w:rPr>
        <w:t>äriühingule</w:t>
      </w:r>
      <w:r w:rsidR="00B827E7" w:rsidRPr="004D35F3">
        <w:rPr>
          <w:szCs w:val="24"/>
        </w:rPr>
        <w:t>.</w:t>
      </w:r>
    </w:p>
    <w:p w14:paraId="39977126" w14:textId="77777777" w:rsidR="00C549E1" w:rsidRPr="004D35F3" w:rsidRDefault="00C549E1" w:rsidP="00766811">
      <w:pPr>
        <w:tabs>
          <w:tab w:val="left" w:pos="5544"/>
        </w:tabs>
        <w:spacing w:line="240" w:lineRule="auto"/>
        <w:ind w:left="0" w:right="0" w:firstLine="0"/>
        <w:rPr>
          <w:szCs w:val="24"/>
        </w:rPr>
      </w:pPr>
    </w:p>
    <w:p w14:paraId="06714846" w14:textId="17AF6984" w:rsidR="00C549E1" w:rsidRPr="004D35F3" w:rsidRDefault="00C549E1" w:rsidP="00766811">
      <w:pPr>
        <w:tabs>
          <w:tab w:val="left" w:pos="5544"/>
        </w:tabs>
        <w:spacing w:line="240" w:lineRule="auto"/>
        <w:ind w:left="0" w:right="0" w:firstLine="0"/>
        <w:rPr>
          <w:b/>
          <w:bCs/>
          <w:szCs w:val="24"/>
        </w:rPr>
      </w:pPr>
      <w:r w:rsidRPr="004D35F3">
        <w:rPr>
          <w:b/>
          <w:bCs/>
          <w:szCs w:val="24"/>
        </w:rPr>
        <w:t>Punktiga 1</w:t>
      </w:r>
      <w:r w:rsidR="00E41044">
        <w:rPr>
          <w:b/>
          <w:bCs/>
          <w:szCs w:val="24"/>
        </w:rPr>
        <w:t>2</w:t>
      </w:r>
      <w:r w:rsidR="00A7616A" w:rsidRPr="004D35F3">
        <w:rPr>
          <w:b/>
          <w:bCs/>
          <w:szCs w:val="24"/>
        </w:rPr>
        <w:t xml:space="preserve"> </w:t>
      </w:r>
      <w:r w:rsidR="00A7616A" w:rsidRPr="004D35F3">
        <w:rPr>
          <w:szCs w:val="24"/>
        </w:rPr>
        <w:t xml:space="preserve">täiendatakse </w:t>
      </w:r>
      <w:proofErr w:type="spellStart"/>
      <w:r w:rsidR="00A7616A" w:rsidRPr="004D35F3">
        <w:rPr>
          <w:szCs w:val="24"/>
        </w:rPr>
        <w:t>VeeSi</w:t>
      </w:r>
      <w:proofErr w:type="spellEnd"/>
      <w:r w:rsidR="00A7616A" w:rsidRPr="004D35F3">
        <w:rPr>
          <w:szCs w:val="24"/>
        </w:rPr>
        <w:t xml:space="preserve"> § 243 lõikega 4</w:t>
      </w:r>
      <w:r w:rsidR="00A7616A" w:rsidRPr="004D35F3">
        <w:rPr>
          <w:szCs w:val="24"/>
          <w:vertAlign w:val="superscript"/>
        </w:rPr>
        <w:t>1</w:t>
      </w:r>
      <w:r w:rsidR="00A7616A" w:rsidRPr="004D35F3">
        <w:rPr>
          <w:szCs w:val="24"/>
        </w:rPr>
        <w:t xml:space="preserve">, mille kohaselt </w:t>
      </w:r>
      <w:r w:rsidR="00732163">
        <w:rPr>
          <w:szCs w:val="24"/>
        </w:rPr>
        <w:t>k</w:t>
      </w:r>
      <w:r w:rsidR="00A7616A" w:rsidRPr="004D35F3">
        <w:rPr>
          <w:szCs w:val="24"/>
        </w:rPr>
        <w:t xml:space="preserve">atselabor, kellega on sõlmitud haldusleping proovivõtjate atesteerimiseks, võib atesteerimise eest võtta tasu </w:t>
      </w:r>
      <w:r w:rsidR="00642D6A">
        <w:rPr>
          <w:szCs w:val="24"/>
        </w:rPr>
        <w:t>72</w:t>
      </w:r>
      <w:r w:rsidR="00A7616A" w:rsidRPr="004D35F3">
        <w:rPr>
          <w:szCs w:val="24"/>
        </w:rPr>
        <w:t xml:space="preserve"> kuni </w:t>
      </w:r>
      <w:r w:rsidR="00003E6D">
        <w:rPr>
          <w:szCs w:val="24"/>
        </w:rPr>
        <w:t>300</w:t>
      </w:r>
      <w:r w:rsidR="00003E6D" w:rsidRPr="004D35F3">
        <w:rPr>
          <w:szCs w:val="24"/>
        </w:rPr>
        <w:t xml:space="preserve"> </w:t>
      </w:r>
      <w:r w:rsidR="00A7616A" w:rsidRPr="004D35F3">
        <w:rPr>
          <w:szCs w:val="24"/>
        </w:rPr>
        <w:t xml:space="preserve">eurot atesteeritava isiku kohta. </w:t>
      </w:r>
      <w:r w:rsidR="00732163">
        <w:rPr>
          <w:szCs w:val="24"/>
        </w:rPr>
        <w:t>Praegu</w:t>
      </w:r>
      <w:r w:rsidR="00A7616A" w:rsidRPr="004D35F3">
        <w:rPr>
          <w:szCs w:val="24"/>
        </w:rPr>
        <w:t xml:space="preserve"> ei ole proovivõtjate atesteerimise eest määratud riigilõivu ning atesteerimise kulud katab Kliimaministeerium </w:t>
      </w:r>
      <w:r w:rsidR="00642D6A">
        <w:rPr>
          <w:szCs w:val="24"/>
        </w:rPr>
        <w:t xml:space="preserve">oma </w:t>
      </w:r>
      <w:r w:rsidR="00A7616A" w:rsidRPr="004D35F3">
        <w:rPr>
          <w:szCs w:val="24"/>
        </w:rPr>
        <w:t>eelarvest. Sätte eesmärk on tagada, et proovivõtu atesteerimise kulud kanna</w:t>
      </w:r>
      <w:r w:rsidR="00732163">
        <w:rPr>
          <w:szCs w:val="24"/>
        </w:rPr>
        <w:t>b</w:t>
      </w:r>
      <w:r w:rsidR="00A7616A" w:rsidRPr="004D35F3">
        <w:rPr>
          <w:szCs w:val="24"/>
        </w:rPr>
        <w:t xml:space="preserve"> atesteeritav. Tasu piirmäärad tuleb seaduses kehtestada halduskoostöö seaduse § 10 punkti 4</w:t>
      </w:r>
      <w:r w:rsidR="00732163">
        <w:rPr>
          <w:szCs w:val="24"/>
        </w:rPr>
        <w:t xml:space="preserve"> alusel</w:t>
      </w:r>
      <w:r w:rsidR="00A7616A" w:rsidRPr="004D35F3">
        <w:rPr>
          <w:szCs w:val="24"/>
        </w:rPr>
        <w:t>. Piirmäärade kehtestamisel on arvestatud proovivõtu atesteerimiseks tehtavate tegelike kuludega</w:t>
      </w:r>
      <w:r w:rsidR="00642D6A">
        <w:rPr>
          <w:szCs w:val="24"/>
        </w:rPr>
        <w:t>.</w:t>
      </w:r>
      <w:r w:rsidR="00642D6A" w:rsidRPr="00642D6A">
        <w:t xml:space="preserve"> </w:t>
      </w:r>
      <w:r w:rsidR="00642D6A" w:rsidRPr="00642D6A">
        <w:rPr>
          <w:szCs w:val="24"/>
        </w:rPr>
        <w:t>Atesteerimisistungi hind koos praktilise atesteerimisega koosneb eksperdi tunnitasust, andmetöötlusest, atesteeritavate transport proovivõtukohtadele, atesteerimiseks vajalike proovivõtuvahendite transport proovivõtukohtadele.</w:t>
      </w:r>
      <w:r w:rsidR="00642D6A">
        <w:rPr>
          <w:szCs w:val="24"/>
        </w:rPr>
        <w:t xml:space="preserve"> Atesteerimisel osalejate soovi korral on võimalik </w:t>
      </w:r>
      <w:r w:rsidR="00642D6A" w:rsidRPr="00642D6A">
        <w:rPr>
          <w:szCs w:val="24"/>
        </w:rPr>
        <w:t>ära jätta atesteeritavate transpordi. Ehk siis atesteeritavaid teavitatakse kuupäevast, kellaajast ja valdkonna</w:t>
      </w:r>
      <w:r w:rsidR="00790853">
        <w:rPr>
          <w:szCs w:val="24"/>
        </w:rPr>
        <w:t xml:space="preserve"> </w:t>
      </w:r>
      <w:r w:rsidR="00642D6A" w:rsidRPr="00642D6A">
        <w:rPr>
          <w:szCs w:val="24"/>
        </w:rPr>
        <w:t>põh</w:t>
      </w:r>
      <w:r w:rsidR="00790853">
        <w:rPr>
          <w:szCs w:val="24"/>
        </w:rPr>
        <w:t>jal</w:t>
      </w:r>
      <w:r w:rsidR="00642D6A" w:rsidRPr="00642D6A">
        <w:rPr>
          <w:szCs w:val="24"/>
        </w:rPr>
        <w:t xml:space="preserve"> proovivõtukohast, mis tähendab</w:t>
      </w:r>
      <w:r w:rsidR="00790853">
        <w:rPr>
          <w:szCs w:val="24"/>
        </w:rPr>
        <w:t>,</w:t>
      </w:r>
      <w:r w:rsidR="00642D6A" w:rsidRPr="00642D6A">
        <w:rPr>
          <w:szCs w:val="24"/>
        </w:rPr>
        <w:t xml:space="preserve"> et nad peavad sinna </w:t>
      </w:r>
      <w:r w:rsidR="00790853">
        <w:rPr>
          <w:szCs w:val="24"/>
        </w:rPr>
        <w:t>tulema oma</w:t>
      </w:r>
      <w:r w:rsidR="00642D6A" w:rsidRPr="00642D6A">
        <w:rPr>
          <w:szCs w:val="24"/>
        </w:rPr>
        <w:t xml:space="preserve"> transpordivahendiga. Kui osalejad peavad ise tasuma atesteerimise eest ning tasu sõltub valdkondade arvust, siis tehakse </w:t>
      </w:r>
      <w:r w:rsidR="00642D6A" w:rsidRPr="00642D6A">
        <w:rPr>
          <w:szCs w:val="24"/>
        </w:rPr>
        <w:lastRenderedPageBreak/>
        <w:t>teadlikumad valikud atesteerimist soovitud valdkondade</w:t>
      </w:r>
      <w:r w:rsidR="00790853">
        <w:rPr>
          <w:szCs w:val="24"/>
        </w:rPr>
        <w:t>st.</w:t>
      </w:r>
      <w:r w:rsidR="00642D6A" w:rsidRPr="00642D6A">
        <w:rPr>
          <w:szCs w:val="24"/>
        </w:rPr>
        <w:t xml:space="preserve"> Ühtlasi soovitakse võimalikult vähe aega kulutada atesteerimisele ning sellist paindlik</w:t>
      </w:r>
      <w:r w:rsidR="00790853">
        <w:rPr>
          <w:szCs w:val="24"/>
        </w:rPr>
        <w:t>k</w:t>
      </w:r>
      <w:r w:rsidR="00642D6A" w:rsidRPr="00642D6A">
        <w:rPr>
          <w:szCs w:val="24"/>
        </w:rPr>
        <w:t>ust osalejatele saab rakendada</w:t>
      </w:r>
      <w:r w:rsidR="00790853">
        <w:rPr>
          <w:szCs w:val="24"/>
        </w:rPr>
        <w:t>,</w:t>
      </w:r>
      <w:r w:rsidR="00642D6A" w:rsidRPr="00642D6A">
        <w:rPr>
          <w:szCs w:val="24"/>
        </w:rPr>
        <w:t xml:space="preserve"> kui nad kasutavad </w:t>
      </w:r>
      <w:r w:rsidR="00790853">
        <w:rPr>
          <w:szCs w:val="24"/>
        </w:rPr>
        <w:t>oma</w:t>
      </w:r>
      <w:r w:rsidR="00642D6A" w:rsidRPr="00642D6A">
        <w:rPr>
          <w:szCs w:val="24"/>
        </w:rPr>
        <w:t xml:space="preserve"> transporti.</w:t>
      </w:r>
      <w:r w:rsidR="00642D6A">
        <w:rPr>
          <w:szCs w:val="24"/>
        </w:rPr>
        <w:t xml:space="preserve"> Eelnõus nimetatud miinimumhind on arvutatud ilma transpordita proovivõtukohta.</w:t>
      </w:r>
    </w:p>
    <w:p w14:paraId="4DBCCDDD" w14:textId="77777777" w:rsidR="00C549E1" w:rsidRPr="004D35F3" w:rsidRDefault="00C549E1" w:rsidP="00766811">
      <w:pPr>
        <w:tabs>
          <w:tab w:val="left" w:pos="5544"/>
        </w:tabs>
        <w:spacing w:line="240" w:lineRule="auto"/>
        <w:ind w:left="0" w:right="0" w:firstLine="0"/>
        <w:rPr>
          <w:szCs w:val="24"/>
        </w:rPr>
      </w:pPr>
    </w:p>
    <w:p w14:paraId="2D1C4AF2" w14:textId="3B5B8BC0" w:rsidR="00C549E1" w:rsidRPr="004D35F3" w:rsidRDefault="00C549E1" w:rsidP="00766811">
      <w:pPr>
        <w:tabs>
          <w:tab w:val="left" w:pos="5544"/>
        </w:tabs>
        <w:spacing w:line="240" w:lineRule="auto"/>
        <w:ind w:left="0" w:right="0" w:firstLine="0"/>
        <w:rPr>
          <w:szCs w:val="24"/>
        </w:rPr>
      </w:pPr>
      <w:r w:rsidRPr="004D35F3">
        <w:rPr>
          <w:b/>
          <w:bCs/>
          <w:szCs w:val="24"/>
        </w:rPr>
        <w:t xml:space="preserve">Punktiga </w:t>
      </w:r>
      <w:r w:rsidRPr="00B604D1">
        <w:rPr>
          <w:b/>
          <w:bCs/>
          <w:szCs w:val="24"/>
        </w:rPr>
        <w:t>1</w:t>
      </w:r>
      <w:r w:rsidR="00E41044">
        <w:rPr>
          <w:b/>
          <w:bCs/>
          <w:szCs w:val="24"/>
        </w:rPr>
        <w:t>3</w:t>
      </w:r>
      <w:r w:rsidR="00A7616A" w:rsidRPr="004D35F3">
        <w:rPr>
          <w:szCs w:val="24"/>
        </w:rPr>
        <w:t xml:space="preserve"> täiendatakse </w:t>
      </w:r>
      <w:proofErr w:type="spellStart"/>
      <w:r w:rsidR="00A7616A" w:rsidRPr="004D35F3">
        <w:rPr>
          <w:szCs w:val="24"/>
        </w:rPr>
        <w:t>VeeSi</w:t>
      </w:r>
      <w:proofErr w:type="spellEnd"/>
      <w:r w:rsidR="00A7616A" w:rsidRPr="004D35F3">
        <w:rPr>
          <w:szCs w:val="24"/>
        </w:rPr>
        <w:t xml:space="preserve"> § 243 lõikega 5</w:t>
      </w:r>
      <w:r w:rsidR="00A7616A" w:rsidRPr="004D35F3">
        <w:rPr>
          <w:szCs w:val="24"/>
          <w:vertAlign w:val="superscript"/>
        </w:rPr>
        <w:t>1</w:t>
      </w:r>
      <w:r w:rsidR="00A7616A" w:rsidRPr="004D35F3">
        <w:rPr>
          <w:szCs w:val="24"/>
        </w:rPr>
        <w:t xml:space="preserve">. Õigusselguse huvides tuuakse </w:t>
      </w:r>
      <w:proofErr w:type="spellStart"/>
      <w:r w:rsidR="00A7616A" w:rsidRPr="004D35F3">
        <w:rPr>
          <w:szCs w:val="24"/>
        </w:rPr>
        <w:t>VeeSi</w:t>
      </w:r>
      <w:proofErr w:type="spellEnd"/>
      <w:r w:rsidR="00A7616A" w:rsidRPr="004D35F3">
        <w:rPr>
          <w:szCs w:val="24"/>
        </w:rPr>
        <w:t xml:space="preserve"> § 243 lõike 4 teine lause, mille kohaselt proovivõtjat atesteeritakse iga seitsme aasta järel, eraldi lõikeks.</w:t>
      </w:r>
    </w:p>
    <w:p w14:paraId="671871BD" w14:textId="77777777" w:rsidR="00C549E1" w:rsidRDefault="00C549E1" w:rsidP="00766811">
      <w:pPr>
        <w:tabs>
          <w:tab w:val="left" w:pos="5544"/>
        </w:tabs>
        <w:spacing w:line="240" w:lineRule="auto"/>
        <w:ind w:left="0" w:right="0" w:firstLine="0"/>
        <w:rPr>
          <w:szCs w:val="24"/>
        </w:rPr>
      </w:pPr>
    </w:p>
    <w:p w14:paraId="6156BB50" w14:textId="23A51D9A" w:rsidR="001C2A8B" w:rsidRDefault="001C2A8B" w:rsidP="00766811">
      <w:pPr>
        <w:tabs>
          <w:tab w:val="left" w:pos="5544"/>
        </w:tabs>
        <w:spacing w:line="240" w:lineRule="auto"/>
        <w:ind w:left="0" w:right="0" w:firstLine="0"/>
        <w:rPr>
          <w:szCs w:val="24"/>
        </w:rPr>
      </w:pPr>
      <w:r w:rsidRPr="001C2A8B">
        <w:rPr>
          <w:b/>
          <w:bCs/>
          <w:szCs w:val="24"/>
        </w:rPr>
        <w:t>Paragrahviga 4</w:t>
      </w:r>
      <w:r>
        <w:rPr>
          <w:szCs w:val="24"/>
        </w:rPr>
        <w:t xml:space="preserve"> sätestatakse seaduse osade sätete </w:t>
      </w:r>
      <w:proofErr w:type="spellStart"/>
      <w:r>
        <w:rPr>
          <w:szCs w:val="24"/>
        </w:rPr>
        <w:t>üldkorras</w:t>
      </w:r>
      <w:r w:rsidR="00E37A90">
        <w:rPr>
          <w:szCs w:val="24"/>
        </w:rPr>
        <w:t>t</w:t>
      </w:r>
      <w:proofErr w:type="spellEnd"/>
      <w:r>
        <w:rPr>
          <w:szCs w:val="24"/>
        </w:rPr>
        <w:t xml:space="preserve"> </w:t>
      </w:r>
      <w:r w:rsidR="00E37A90">
        <w:rPr>
          <w:szCs w:val="24"/>
        </w:rPr>
        <w:t xml:space="preserve">erinev </w:t>
      </w:r>
      <w:r>
        <w:rPr>
          <w:szCs w:val="24"/>
        </w:rPr>
        <w:t>jõustumi</w:t>
      </w:r>
      <w:r w:rsidR="00E37A90">
        <w:rPr>
          <w:szCs w:val="24"/>
        </w:rPr>
        <w:t>ne</w:t>
      </w:r>
      <w:r>
        <w:rPr>
          <w:szCs w:val="24"/>
        </w:rPr>
        <w:t>. Selgitused seletuskirja punktis 9.</w:t>
      </w:r>
    </w:p>
    <w:p w14:paraId="52C51D1A" w14:textId="77777777" w:rsidR="001C2A8B" w:rsidRPr="004D35F3" w:rsidRDefault="001C2A8B" w:rsidP="00766811">
      <w:pPr>
        <w:tabs>
          <w:tab w:val="left" w:pos="5544"/>
        </w:tabs>
        <w:spacing w:line="240" w:lineRule="auto"/>
        <w:ind w:left="0" w:right="0" w:firstLine="0"/>
        <w:rPr>
          <w:szCs w:val="24"/>
        </w:rPr>
      </w:pPr>
    </w:p>
    <w:p w14:paraId="5730EC6D" w14:textId="45983B44" w:rsidR="00BE41D7" w:rsidRPr="004D35F3" w:rsidRDefault="004A5E38" w:rsidP="00766811">
      <w:pPr>
        <w:pStyle w:val="Pealkiri2"/>
        <w:spacing w:after="14" w:line="240" w:lineRule="auto"/>
        <w:ind w:left="0" w:right="0" w:firstLine="0"/>
        <w:jc w:val="both"/>
        <w:rPr>
          <w:b/>
          <w:szCs w:val="24"/>
        </w:rPr>
      </w:pPr>
      <w:r w:rsidRPr="004D35F3">
        <w:rPr>
          <w:b/>
          <w:szCs w:val="24"/>
        </w:rPr>
        <w:t>4</w:t>
      </w:r>
      <w:r w:rsidR="005A2317" w:rsidRPr="004D35F3">
        <w:rPr>
          <w:b/>
          <w:szCs w:val="24"/>
        </w:rPr>
        <w:t>. Eelnõu terminoloogia</w:t>
      </w:r>
    </w:p>
    <w:p w14:paraId="5730EC6E" w14:textId="77777777" w:rsidR="008A20BE" w:rsidRPr="004D35F3" w:rsidRDefault="008A20BE" w:rsidP="00766811">
      <w:pPr>
        <w:spacing w:line="240" w:lineRule="auto"/>
        <w:ind w:left="0" w:right="0" w:firstLine="0"/>
        <w:rPr>
          <w:szCs w:val="24"/>
        </w:rPr>
      </w:pPr>
    </w:p>
    <w:p w14:paraId="5730EC70" w14:textId="6DCA7756" w:rsidR="00BE41D7" w:rsidRDefault="0048526F" w:rsidP="00766811">
      <w:pPr>
        <w:spacing w:after="0" w:line="240" w:lineRule="auto"/>
        <w:ind w:left="0" w:right="0" w:firstLine="0"/>
        <w:jc w:val="left"/>
        <w:rPr>
          <w:szCs w:val="24"/>
        </w:rPr>
      </w:pPr>
      <w:r w:rsidRPr="0048526F">
        <w:rPr>
          <w:szCs w:val="24"/>
        </w:rPr>
        <w:t>Eelnõukohases seaduses ei võeta kasutusele uusi termineid.</w:t>
      </w:r>
    </w:p>
    <w:p w14:paraId="550617C6" w14:textId="77777777" w:rsidR="0048526F" w:rsidRPr="004D35F3" w:rsidRDefault="0048526F" w:rsidP="00766811">
      <w:pPr>
        <w:spacing w:after="0" w:line="240" w:lineRule="auto"/>
        <w:ind w:left="0" w:right="0" w:firstLine="0"/>
        <w:jc w:val="left"/>
        <w:rPr>
          <w:szCs w:val="24"/>
        </w:rPr>
      </w:pPr>
    </w:p>
    <w:p w14:paraId="5730EC71" w14:textId="6DCB8A3E" w:rsidR="00BE41D7" w:rsidRPr="004D35F3" w:rsidRDefault="004A5E38" w:rsidP="00766811">
      <w:pPr>
        <w:pStyle w:val="Pealkiri2"/>
        <w:spacing w:after="14" w:line="240" w:lineRule="auto"/>
        <w:ind w:left="0" w:right="0" w:firstLine="0"/>
        <w:jc w:val="both"/>
        <w:rPr>
          <w:szCs w:val="24"/>
        </w:rPr>
      </w:pPr>
      <w:r w:rsidRPr="004D35F3">
        <w:rPr>
          <w:b/>
          <w:szCs w:val="24"/>
        </w:rPr>
        <w:t>5</w:t>
      </w:r>
      <w:r w:rsidR="005A2317" w:rsidRPr="004D35F3">
        <w:rPr>
          <w:b/>
          <w:szCs w:val="24"/>
        </w:rPr>
        <w:t>. Eelnõu vastavus Euroopa Liidu õigusele</w:t>
      </w:r>
    </w:p>
    <w:p w14:paraId="5730EC72" w14:textId="348365AF" w:rsidR="00BE41D7" w:rsidRPr="004D35F3" w:rsidRDefault="00BE41D7" w:rsidP="00766811">
      <w:pPr>
        <w:spacing w:after="0" w:line="240" w:lineRule="auto"/>
        <w:ind w:left="0" w:right="0" w:firstLine="0"/>
        <w:jc w:val="left"/>
        <w:rPr>
          <w:szCs w:val="24"/>
        </w:rPr>
      </w:pPr>
    </w:p>
    <w:p w14:paraId="2251415B" w14:textId="1072AD5D" w:rsidR="002F64DB" w:rsidRDefault="0048526F" w:rsidP="00766811">
      <w:pPr>
        <w:spacing w:line="240" w:lineRule="auto"/>
        <w:ind w:left="0" w:right="0" w:firstLine="0"/>
        <w:rPr>
          <w:szCs w:val="24"/>
        </w:rPr>
      </w:pPr>
      <w:r>
        <w:rPr>
          <w:szCs w:val="24"/>
        </w:rPr>
        <w:t>Eelnõu ei ole seotud Euroopa Liidu õiguse ülevõtmisega.</w:t>
      </w:r>
    </w:p>
    <w:p w14:paraId="24252409" w14:textId="77777777" w:rsidR="0048526F" w:rsidRPr="004D35F3" w:rsidRDefault="0048526F" w:rsidP="00766811">
      <w:pPr>
        <w:spacing w:line="240" w:lineRule="auto"/>
        <w:ind w:left="0" w:right="0" w:firstLine="0"/>
        <w:rPr>
          <w:szCs w:val="24"/>
        </w:rPr>
      </w:pPr>
    </w:p>
    <w:p w14:paraId="5730EC75" w14:textId="173EA211" w:rsidR="00BE41D7" w:rsidRPr="004D35F3" w:rsidRDefault="004A5E38" w:rsidP="00766811">
      <w:pPr>
        <w:pStyle w:val="Pealkiri2"/>
        <w:spacing w:after="14" w:line="240" w:lineRule="auto"/>
        <w:ind w:left="0" w:right="0" w:firstLine="0"/>
        <w:jc w:val="both"/>
        <w:rPr>
          <w:b/>
          <w:szCs w:val="24"/>
        </w:rPr>
      </w:pPr>
      <w:r w:rsidRPr="004D35F3">
        <w:rPr>
          <w:b/>
          <w:szCs w:val="24"/>
        </w:rPr>
        <w:t>6</w:t>
      </w:r>
      <w:r w:rsidR="005A2317" w:rsidRPr="004D35F3">
        <w:rPr>
          <w:b/>
          <w:szCs w:val="24"/>
        </w:rPr>
        <w:t>. Seaduse mõju</w:t>
      </w:r>
    </w:p>
    <w:p w14:paraId="5730EC76" w14:textId="77777777" w:rsidR="008A20BE" w:rsidRPr="004D35F3" w:rsidRDefault="008A20BE" w:rsidP="00766811">
      <w:pPr>
        <w:spacing w:line="240" w:lineRule="auto"/>
        <w:ind w:left="0" w:right="0" w:firstLine="0"/>
        <w:rPr>
          <w:szCs w:val="24"/>
        </w:rPr>
      </w:pPr>
    </w:p>
    <w:p w14:paraId="60E5E5FB" w14:textId="2B7D80B8" w:rsidR="00017015" w:rsidRPr="00017015" w:rsidRDefault="00017015" w:rsidP="00766811">
      <w:pPr>
        <w:spacing w:after="0" w:line="240" w:lineRule="auto"/>
        <w:ind w:left="0" w:right="0" w:firstLine="0"/>
        <w:rPr>
          <w:bCs/>
          <w:color w:val="auto"/>
          <w:szCs w:val="24"/>
          <w:lang w:eastAsia="en-US"/>
        </w:rPr>
      </w:pPr>
      <w:r w:rsidRPr="00017015">
        <w:rPr>
          <w:rFonts w:eastAsiaTheme="minorHAnsi"/>
          <w:color w:val="auto"/>
          <w:szCs w:val="24"/>
          <w:lang w:eastAsia="en-US"/>
        </w:rPr>
        <w:t>Tegemist on halduskoormuse ja bürokraatia vähendamisega seotud eelnõuga, seaduse rakendamisega ei kaasne olulisi riske, samuti ei kavandata põhimõttelisi muudatusi õiguskorras. Seetõttu ei ole seletuskirjale lisatud HÕNTE § 46 nõuete kohast põhjaliku mõjuanalüüsi aruannet.</w:t>
      </w:r>
      <w:r w:rsidR="00766811">
        <w:rPr>
          <w:rFonts w:eastAsiaTheme="minorHAnsi"/>
          <w:color w:val="auto"/>
          <w:szCs w:val="24"/>
          <w:lang w:eastAsia="en-US"/>
        </w:rPr>
        <w:t xml:space="preserve"> </w:t>
      </w:r>
      <w:r w:rsidRPr="00017015">
        <w:rPr>
          <w:bCs/>
          <w:color w:val="auto"/>
          <w:szCs w:val="24"/>
          <w:lang w:eastAsia="en-US"/>
        </w:rPr>
        <w:t>Eelnõukohase seadusega ei kavandata kehtiva õigusega võrreldes põhimõttelisi muudatusi. Muudatustega ei kaasne sotsiaalset, sealhulgas demograafilist mõju, samuti mõju riigi julgeolekule ja välissuhetele.</w:t>
      </w:r>
    </w:p>
    <w:p w14:paraId="26FD190E" w14:textId="1944EA23" w:rsidR="00017015" w:rsidRPr="00017015" w:rsidRDefault="00017015" w:rsidP="00766811">
      <w:pPr>
        <w:spacing w:after="0" w:line="240" w:lineRule="auto"/>
        <w:ind w:left="0" w:right="0" w:firstLine="0"/>
        <w:rPr>
          <w:bCs/>
          <w:color w:val="auto"/>
          <w:szCs w:val="24"/>
          <w:lang w:eastAsia="en-US"/>
        </w:rPr>
      </w:pPr>
      <w:r w:rsidRPr="00017015">
        <w:rPr>
          <w:bCs/>
          <w:color w:val="auto"/>
          <w:szCs w:val="24"/>
          <w:lang w:eastAsia="en-US"/>
        </w:rPr>
        <w:t xml:space="preserve">Muudatusega kaasneb mõju kõige enam majandusele, </w:t>
      </w:r>
      <w:r w:rsidR="00732163">
        <w:rPr>
          <w:bCs/>
          <w:color w:val="auto"/>
          <w:szCs w:val="24"/>
          <w:lang w:eastAsia="en-US"/>
        </w:rPr>
        <w:t>vähendades</w:t>
      </w:r>
      <w:r w:rsidRPr="00017015">
        <w:rPr>
          <w:bCs/>
          <w:color w:val="auto"/>
          <w:szCs w:val="24"/>
          <w:lang w:eastAsia="en-US"/>
        </w:rPr>
        <w:t xml:space="preserve"> eelkõige halduskoormust ja bürokraatiat. Mõju avaldub asutuste töökoormusele ja ülesannete hulgale, avalike teenuste kättesaadavusele ja avaliku sektori tuludele ja kuludele.</w:t>
      </w:r>
    </w:p>
    <w:p w14:paraId="571667F6" w14:textId="77777777" w:rsidR="00842CB5" w:rsidRPr="004D35F3" w:rsidRDefault="00842CB5" w:rsidP="00766811">
      <w:pPr>
        <w:spacing w:line="240" w:lineRule="auto"/>
        <w:ind w:left="0" w:right="0" w:firstLine="0"/>
        <w:rPr>
          <w:szCs w:val="24"/>
        </w:rPr>
      </w:pPr>
    </w:p>
    <w:p w14:paraId="3F5753A6" w14:textId="119F3F6E" w:rsidR="00842CB5" w:rsidRPr="004D35F3" w:rsidRDefault="00842CB5" w:rsidP="00766811">
      <w:pPr>
        <w:spacing w:line="240" w:lineRule="auto"/>
        <w:ind w:left="0" w:right="0" w:firstLine="0"/>
        <w:rPr>
          <w:b/>
          <w:szCs w:val="24"/>
        </w:rPr>
      </w:pPr>
      <w:r w:rsidRPr="004D35F3">
        <w:rPr>
          <w:b/>
          <w:szCs w:val="24"/>
        </w:rPr>
        <w:t>Olulisemad kavandatud muudatused ja nende mõju</w:t>
      </w:r>
    </w:p>
    <w:p w14:paraId="1430EE8F" w14:textId="77777777" w:rsidR="00842CB5" w:rsidRPr="004D35F3" w:rsidRDefault="00842CB5" w:rsidP="00766811">
      <w:pPr>
        <w:spacing w:line="240" w:lineRule="auto"/>
        <w:ind w:left="0" w:right="0" w:firstLine="0"/>
        <w:rPr>
          <w:szCs w:val="24"/>
        </w:rPr>
      </w:pPr>
    </w:p>
    <w:p w14:paraId="6214F2EC" w14:textId="2150AC76" w:rsidR="007B6E41" w:rsidRPr="0021434F" w:rsidRDefault="007B6E41" w:rsidP="00766811">
      <w:pPr>
        <w:spacing w:line="240" w:lineRule="auto"/>
        <w:ind w:left="0" w:right="0" w:firstLine="0"/>
        <w:rPr>
          <w:bCs/>
          <w:szCs w:val="24"/>
        </w:rPr>
      </w:pPr>
      <w:bookmarkStart w:id="15" w:name="_Hlk149741152"/>
      <w:r w:rsidRPr="00C640EF">
        <w:rPr>
          <w:b/>
          <w:szCs w:val="24"/>
        </w:rPr>
        <w:t>6.</w:t>
      </w:r>
      <w:r w:rsidR="00C36777" w:rsidRPr="00C640EF">
        <w:rPr>
          <w:b/>
          <w:szCs w:val="24"/>
        </w:rPr>
        <w:t>1</w:t>
      </w:r>
      <w:r w:rsidRPr="00C640EF">
        <w:rPr>
          <w:b/>
          <w:szCs w:val="24"/>
        </w:rPr>
        <w:t xml:space="preserve">. Kavandatav muudatus: </w:t>
      </w:r>
      <w:r w:rsidR="00732163" w:rsidRPr="00C640EF">
        <w:rPr>
          <w:bCs/>
          <w:szCs w:val="24"/>
        </w:rPr>
        <w:t xml:space="preserve">Keskkonnaametiga ei ole </w:t>
      </w:r>
      <w:r w:rsidR="00CB7CA3" w:rsidRPr="00C640EF">
        <w:rPr>
          <w:bCs/>
          <w:szCs w:val="24"/>
        </w:rPr>
        <w:t xml:space="preserve">edaspidi </w:t>
      </w:r>
      <w:r w:rsidR="00732163" w:rsidRPr="00C640EF">
        <w:rPr>
          <w:bCs/>
          <w:szCs w:val="24"/>
        </w:rPr>
        <w:t>vaja kooskõlastada</w:t>
      </w:r>
      <w:r w:rsidR="00E91379">
        <w:rPr>
          <w:bCs/>
          <w:szCs w:val="24"/>
        </w:rPr>
        <w:t xml:space="preserve"> kõikide</w:t>
      </w:r>
      <w:r w:rsidR="00732163" w:rsidRPr="00C640EF">
        <w:rPr>
          <w:bCs/>
          <w:szCs w:val="24"/>
        </w:rPr>
        <w:t xml:space="preserve"> </w:t>
      </w:r>
      <w:r w:rsidR="0021434F" w:rsidRPr="00C640EF">
        <w:rPr>
          <w:bCs/>
          <w:szCs w:val="24"/>
        </w:rPr>
        <w:t>puurkaevude ja -aukude</w:t>
      </w:r>
      <w:r w:rsidR="00790853" w:rsidRPr="00C640EF">
        <w:rPr>
          <w:bCs/>
          <w:szCs w:val="24"/>
        </w:rPr>
        <w:t xml:space="preserve"> </w:t>
      </w:r>
      <w:r w:rsidR="00790853">
        <w:rPr>
          <w:bCs/>
          <w:szCs w:val="24"/>
        </w:rPr>
        <w:t>r</w:t>
      </w:r>
      <w:r w:rsidR="00790853" w:rsidRPr="00C640EF">
        <w:rPr>
          <w:bCs/>
          <w:szCs w:val="24"/>
        </w:rPr>
        <w:t>ajamise</w:t>
      </w:r>
      <w:r w:rsidR="00F92D25">
        <w:rPr>
          <w:bCs/>
          <w:szCs w:val="24"/>
        </w:rPr>
        <w:t xml:space="preserve"> </w:t>
      </w:r>
      <w:r w:rsidR="00EB2150">
        <w:rPr>
          <w:bCs/>
          <w:szCs w:val="24"/>
        </w:rPr>
        <w:t>ehitusloa taotlus</w:t>
      </w:r>
      <w:r w:rsidR="00904E70">
        <w:rPr>
          <w:bCs/>
          <w:szCs w:val="24"/>
        </w:rPr>
        <w:t>i</w:t>
      </w:r>
      <w:r w:rsidR="00EB2150">
        <w:rPr>
          <w:bCs/>
          <w:szCs w:val="24"/>
        </w:rPr>
        <w:t>. Näiteks puurkaevud ja -augud,</w:t>
      </w:r>
      <w:r w:rsidR="0021434F" w:rsidRPr="00C640EF">
        <w:rPr>
          <w:bCs/>
          <w:szCs w:val="24"/>
        </w:rPr>
        <w:t xml:space="preserve"> millest kavatsetakse võtta </w:t>
      </w:r>
      <w:r w:rsidR="00EB7075" w:rsidRPr="00C640EF">
        <w:rPr>
          <w:bCs/>
          <w:szCs w:val="24"/>
        </w:rPr>
        <w:t xml:space="preserve">alla </w:t>
      </w:r>
      <w:proofErr w:type="spellStart"/>
      <w:r w:rsidR="00EB7075" w:rsidRPr="00C640EF">
        <w:rPr>
          <w:bCs/>
          <w:szCs w:val="24"/>
        </w:rPr>
        <w:t>veeloa</w:t>
      </w:r>
      <w:proofErr w:type="spellEnd"/>
      <w:r w:rsidR="00EB7075" w:rsidRPr="00C640EF">
        <w:rPr>
          <w:bCs/>
          <w:szCs w:val="24"/>
        </w:rPr>
        <w:t xml:space="preserve"> künnise</w:t>
      </w:r>
      <w:r w:rsidR="0021434F" w:rsidRPr="00C640EF">
        <w:rPr>
          <w:bCs/>
          <w:szCs w:val="24"/>
        </w:rPr>
        <w:t xml:space="preserve"> põhjavett</w:t>
      </w:r>
      <w:r w:rsidR="00C3253B">
        <w:rPr>
          <w:bCs/>
          <w:szCs w:val="24"/>
        </w:rPr>
        <w:t xml:space="preserve"> või sellised</w:t>
      </w:r>
      <w:r w:rsidR="0021434F" w:rsidRPr="00C640EF">
        <w:rPr>
          <w:bCs/>
          <w:szCs w:val="24"/>
        </w:rPr>
        <w:t xml:space="preserve"> </w:t>
      </w:r>
      <w:r w:rsidR="00EB7075" w:rsidRPr="00C640EF">
        <w:rPr>
          <w:bCs/>
          <w:szCs w:val="24"/>
        </w:rPr>
        <w:t>maasoojussüsteemide puurau</w:t>
      </w:r>
      <w:r w:rsidR="00C3253B">
        <w:rPr>
          <w:bCs/>
          <w:szCs w:val="24"/>
        </w:rPr>
        <w:t>gud</w:t>
      </w:r>
      <w:r w:rsidR="00EB7075" w:rsidRPr="00C640EF">
        <w:rPr>
          <w:bCs/>
          <w:szCs w:val="24"/>
        </w:rPr>
        <w:t xml:space="preserve">, mis ei kujuta </w:t>
      </w:r>
      <w:r w:rsidR="00F26999">
        <w:rPr>
          <w:bCs/>
          <w:szCs w:val="24"/>
        </w:rPr>
        <w:t>keskkonna</w:t>
      </w:r>
      <w:r w:rsidR="00EB7075" w:rsidRPr="00C640EF">
        <w:rPr>
          <w:bCs/>
          <w:szCs w:val="24"/>
        </w:rPr>
        <w:t>ohtu</w:t>
      </w:r>
      <w:r w:rsidR="00745DF5" w:rsidRPr="00C640EF">
        <w:rPr>
          <w:bCs/>
          <w:szCs w:val="24"/>
        </w:rPr>
        <w:t>.</w:t>
      </w:r>
    </w:p>
    <w:p w14:paraId="58B82BEA" w14:textId="77777777" w:rsidR="007B6E41" w:rsidRDefault="007B6E41" w:rsidP="00766811">
      <w:pPr>
        <w:spacing w:line="240" w:lineRule="auto"/>
        <w:ind w:left="0" w:right="0" w:firstLine="0"/>
        <w:rPr>
          <w:szCs w:val="24"/>
        </w:rPr>
      </w:pPr>
    </w:p>
    <w:p w14:paraId="02C79E14" w14:textId="7D3086B2" w:rsidR="00EB7075" w:rsidRDefault="00EB7075" w:rsidP="00766811">
      <w:pPr>
        <w:spacing w:line="240" w:lineRule="auto"/>
        <w:ind w:left="0" w:right="0" w:firstLine="0"/>
        <w:rPr>
          <w:szCs w:val="24"/>
        </w:rPr>
      </w:pPr>
      <w:r w:rsidRPr="00EB7075">
        <w:rPr>
          <w:b/>
          <w:bCs/>
          <w:szCs w:val="24"/>
        </w:rPr>
        <w:t>Sihtrühm:</w:t>
      </w:r>
      <w:r>
        <w:rPr>
          <w:szCs w:val="24"/>
        </w:rPr>
        <w:t xml:space="preserve"> maaomanikud</w:t>
      </w:r>
      <w:r w:rsidR="00324049">
        <w:rPr>
          <w:szCs w:val="24"/>
        </w:rPr>
        <w:t xml:space="preserve"> ja teised</w:t>
      </w:r>
      <w:r w:rsidR="00324049" w:rsidRPr="00324049">
        <w:rPr>
          <w:szCs w:val="24"/>
        </w:rPr>
        <w:t xml:space="preserve"> </w:t>
      </w:r>
      <w:r w:rsidR="00324049">
        <w:rPr>
          <w:szCs w:val="24"/>
        </w:rPr>
        <w:t>isikud, kes tellivad puurkaeve ja -auke ja maasoojussüsteemi puurkaeve ja -auke</w:t>
      </w:r>
      <w:r>
        <w:rPr>
          <w:szCs w:val="24"/>
        </w:rPr>
        <w:t xml:space="preserve">; </w:t>
      </w:r>
      <w:commentRangeStart w:id="16"/>
      <w:r>
        <w:rPr>
          <w:szCs w:val="24"/>
        </w:rPr>
        <w:t>ettevõtjad, kes tegelevad puurkaevude ja -aukude rajamisega</w:t>
      </w:r>
      <w:commentRangeEnd w:id="16"/>
      <w:r w:rsidR="00390216">
        <w:rPr>
          <w:rStyle w:val="Kommentaariviide"/>
        </w:rPr>
        <w:commentReference w:id="16"/>
      </w:r>
      <w:r>
        <w:rPr>
          <w:szCs w:val="24"/>
        </w:rPr>
        <w:t xml:space="preserve">; </w:t>
      </w:r>
      <w:commentRangeStart w:id="17"/>
      <w:r>
        <w:rPr>
          <w:szCs w:val="24"/>
        </w:rPr>
        <w:t>kohaliku omavalitsuse üksused</w:t>
      </w:r>
      <w:commentRangeEnd w:id="17"/>
      <w:r w:rsidR="00390216">
        <w:rPr>
          <w:rStyle w:val="Kommentaariviide"/>
        </w:rPr>
        <w:commentReference w:id="17"/>
      </w:r>
      <w:r>
        <w:rPr>
          <w:szCs w:val="24"/>
        </w:rPr>
        <w:t xml:space="preserve">, </w:t>
      </w:r>
      <w:commentRangeStart w:id="18"/>
      <w:r>
        <w:rPr>
          <w:szCs w:val="24"/>
        </w:rPr>
        <w:t>Keskkonnaamet</w:t>
      </w:r>
      <w:commentRangeEnd w:id="18"/>
      <w:r w:rsidR="00390216">
        <w:rPr>
          <w:rStyle w:val="Kommentaariviide"/>
        </w:rPr>
        <w:commentReference w:id="18"/>
      </w:r>
      <w:r>
        <w:rPr>
          <w:szCs w:val="24"/>
        </w:rPr>
        <w:t>.</w:t>
      </w:r>
    </w:p>
    <w:p w14:paraId="0AD0D010" w14:textId="77777777" w:rsidR="00EB7075" w:rsidRDefault="00EB7075" w:rsidP="00766811">
      <w:pPr>
        <w:spacing w:line="240" w:lineRule="auto"/>
        <w:ind w:left="0" w:right="0" w:firstLine="0"/>
        <w:rPr>
          <w:szCs w:val="24"/>
        </w:rPr>
      </w:pPr>
    </w:p>
    <w:p w14:paraId="5D45706F" w14:textId="027034BA" w:rsidR="00EB7075" w:rsidRPr="00EB7075" w:rsidRDefault="00EB7075" w:rsidP="00766811">
      <w:pPr>
        <w:spacing w:line="240" w:lineRule="auto"/>
        <w:ind w:left="0" w:right="0" w:firstLine="0"/>
        <w:rPr>
          <w:szCs w:val="24"/>
        </w:rPr>
      </w:pPr>
      <w:r w:rsidRPr="00EB7075">
        <w:rPr>
          <w:szCs w:val="24"/>
        </w:rPr>
        <w:t>2020.</w:t>
      </w:r>
      <w:r w:rsidR="00745DF5">
        <w:rPr>
          <w:szCs w:val="24"/>
        </w:rPr>
        <w:t xml:space="preserve"> </w:t>
      </w:r>
      <w:r w:rsidRPr="00EB7075">
        <w:rPr>
          <w:szCs w:val="24"/>
        </w:rPr>
        <w:t xml:space="preserve">aastal puuritud puurkaevudest </w:t>
      </w:r>
      <w:r w:rsidRPr="001B6E80">
        <w:rPr>
          <w:i/>
          <w:iCs/>
          <w:szCs w:val="24"/>
        </w:rPr>
        <w:t>ca</w:t>
      </w:r>
      <w:r w:rsidRPr="00EB7075">
        <w:rPr>
          <w:szCs w:val="24"/>
        </w:rPr>
        <w:t xml:space="preserve"> 72% on üksikmajapidamiste kaevud, </w:t>
      </w:r>
      <w:r w:rsidRPr="001B6E80">
        <w:rPr>
          <w:i/>
          <w:iCs/>
          <w:szCs w:val="24"/>
        </w:rPr>
        <w:t>ca</w:t>
      </w:r>
      <w:r w:rsidRPr="00EB7075">
        <w:rPr>
          <w:szCs w:val="24"/>
        </w:rPr>
        <w:t xml:space="preserve"> 25% on kinnise soojussüsteemi puuraugud. Samad numbrid 2021.</w:t>
      </w:r>
      <w:r w:rsidR="00745DF5">
        <w:rPr>
          <w:szCs w:val="24"/>
        </w:rPr>
        <w:t xml:space="preserve"> </w:t>
      </w:r>
      <w:r w:rsidRPr="00EB7075">
        <w:rPr>
          <w:szCs w:val="24"/>
        </w:rPr>
        <w:t xml:space="preserve">aasta kohta on vastavalt </w:t>
      </w:r>
      <w:r w:rsidRPr="001B6E80">
        <w:rPr>
          <w:i/>
          <w:iCs/>
          <w:szCs w:val="24"/>
        </w:rPr>
        <w:t>ca</w:t>
      </w:r>
      <w:r w:rsidRPr="00EB7075">
        <w:rPr>
          <w:szCs w:val="24"/>
        </w:rPr>
        <w:t xml:space="preserve"> 70% ja </w:t>
      </w:r>
      <w:r w:rsidRPr="001B6E80">
        <w:rPr>
          <w:i/>
          <w:iCs/>
          <w:szCs w:val="24"/>
        </w:rPr>
        <w:t>ca</w:t>
      </w:r>
      <w:r w:rsidRPr="00EB7075">
        <w:rPr>
          <w:szCs w:val="24"/>
        </w:rPr>
        <w:t xml:space="preserve"> 28%. Kõik veehaarded, mis on seotud keskkonnaloaga</w:t>
      </w:r>
      <w:r w:rsidR="00745DF5">
        <w:rPr>
          <w:szCs w:val="24"/>
        </w:rPr>
        <w:t>,</w:t>
      </w:r>
      <w:r w:rsidRPr="00EB7075">
        <w:rPr>
          <w:szCs w:val="24"/>
        </w:rPr>
        <w:t xml:space="preserve"> saavad veehaarde koodi, seega kõik kaevud, mi</w:t>
      </w:r>
      <w:r w:rsidR="00745DF5">
        <w:rPr>
          <w:szCs w:val="24"/>
        </w:rPr>
        <w:t>llel</w:t>
      </w:r>
      <w:r w:rsidRPr="00EB7075">
        <w:rPr>
          <w:szCs w:val="24"/>
        </w:rPr>
        <w:t xml:space="preserve"> sellist koodi ei </w:t>
      </w:r>
      <w:r w:rsidR="00745DF5">
        <w:rPr>
          <w:szCs w:val="24"/>
        </w:rPr>
        <w:t>ole,</w:t>
      </w:r>
      <w:r w:rsidRPr="00EB7075">
        <w:rPr>
          <w:szCs w:val="24"/>
        </w:rPr>
        <w:t xml:space="preserve"> </w:t>
      </w:r>
      <w:r w:rsidR="00745DF5">
        <w:rPr>
          <w:szCs w:val="24"/>
        </w:rPr>
        <w:t>kuuluvad</w:t>
      </w:r>
      <w:r w:rsidRPr="00EB7075">
        <w:rPr>
          <w:szCs w:val="24"/>
        </w:rPr>
        <w:t xml:space="preserve"> üldjuhul üksikmajapidamistele (ei ole keskkonnaloaga seotud).</w:t>
      </w:r>
    </w:p>
    <w:p w14:paraId="4BF7366E" w14:textId="25A374A6" w:rsidR="00EB7075" w:rsidRPr="00EB7075" w:rsidRDefault="00EB7075" w:rsidP="00766811">
      <w:pPr>
        <w:spacing w:line="240" w:lineRule="auto"/>
        <w:ind w:left="0" w:right="0" w:firstLine="0"/>
        <w:rPr>
          <w:szCs w:val="24"/>
        </w:rPr>
      </w:pPr>
      <w:r w:rsidRPr="00EB7075">
        <w:rPr>
          <w:szCs w:val="24"/>
        </w:rPr>
        <w:t>2020. aastal on puuritud 1946 puurkaevu/puurauku, neist olmevee saamiseks 1405 puurkaevu (ilma veehaarde koodita), ühisveevärgi olmevee puurkaeve 11, kinnise soojussüsteemi puurauke 488, avatud soojussüsteemi puurkaeve 2, hüdrogeoloogilise uuringu puurauke 20, puurkaeve põllumajandustootmise tarbeks 4 ja puurkaeve tootmisvee saamiseks 8.</w:t>
      </w:r>
    </w:p>
    <w:p w14:paraId="65EFE736" w14:textId="25827AAC" w:rsidR="00EB7075" w:rsidRPr="00EB7075" w:rsidRDefault="00EB7075" w:rsidP="00766811">
      <w:pPr>
        <w:spacing w:line="240" w:lineRule="auto"/>
        <w:ind w:left="0" w:right="0" w:firstLine="0"/>
        <w:rPr>
          <w:szCs w:val="24"/>
        </w:rPr>
      </w:pPr>
      <w:r w:rsidRPr="00EB7075">
        <w:rPr>
          <w:szCs w:val="24"/>
        </w:rPr>
        <w:lastRenderedPageBreak/>
        <w:t>2021. aastal on puuritud olmevee saamiseks 2294 puurkaevu/puurauku, neist olmevee saamiseks 1596 puurkaevu (ilma veehaarde koodita), ühisveevärgi olmevee puurkaeve 21, kinnise soojussüsteemi puurauke 651, hüdrogeoloogilise uuringu puurauke 11, puurkaeve põllumajandustootmise tarbeks 4 ja puurkaeve tootmisvee saamiseks 1</w:t>
      </w:r>
      <w:r w:rsidR="00D03475">
        <w:rPr>
          <w:szCs w:val="24"/>
        </w:rPr>
        <w:t>.</w:t>
      </w:r>
      <w:r w:rsidR="00D03475" w:rsidRPr="00D03475">
        <w:rPr>
          <w:szCs w:val="24"/>
        </w:rPr>
        <w:t xml:space="preserve"> </w:t>
      </w:r>
      <w:r w:rsidR="00D03475">
        <w:rPr>
          <w:szCs w:val="24"/>
        </w:rPr>
        <w:t>Aastal 2021. a</w:t>
      </w:r>
      <w:r w:rsidR="00D03475" w:rsidRPr="00F955E9">
        <w:rPr>
          <w:szCs w:val="24"/>
        </w:rPr>
        <w:t xml:space="preserve">vatud soojussüsteemi puurkaeve </w:t>
      </w:r>
      <w:r w:rsidR="00D03475">
        <w:rPr>
          <w:szCs w:val="24"/>
        </w:rPr>
        <w:t>ei puuritud</w:t>
      </w:r>
      <w:r w:rsidRPr="00EB7075">
        <w:rPr>
          <w:szCs w:val="24"/>
        </w:rPr>
        <w:t>.</w:t>
      </w:r>
    </w:p>
    <w:p w14:paraId="4468ED50" w14:textId="1EE98F16" w:rsidR="00EB7075" w:rsidRDefault="00EB7075" w:rsidP="00766811">
      <w:pPr>
        <w:spacing w:line="240" w:lineRule="auto"/>
        <w:ind w:left="0" w:right="0" w:firstLine="0"/>
        <w:rPr>
          <w:szCs w:val="24"/>
        </w:rPr>
      </w:pPr>
      <w:r w:rsidRPr="00EB7075">
        <w:rPr>
          <w:szCs w:val="24"/>
        </w:rPr>
        <w:t>Põhjaveevaruga ala (enne 2015</w:t>
      </w:r>
      <w:r w:rsidR="00745DF5">
        <w:rPr>
          <w:szCs w:val="24"/>
        </w:rPr>
        <w:t>.</w:t>
      </w:r>
      <w:r w:rsidRPr="00EB7075">
        <w:rPr>
          <w:szCs w:val="24"/>
        </w:rPr>
        <w:t xml:space="preserve"> a põhjaveemaardla) on põhjavee võtmiseks määratud kehtestatud põhjaveevaruga maapõue osa</w:t>
      </w:r>
      <w:r w:rsidR="00745DF5">
        <w:rPr>
          <w:szCs w:val="24"/>
        </w:rPr>
        <w:t>.</w:t>
      </w:r>
      <w:r w:rsidRPr="00EB7075">
        <w:rPr>
          <w:szCs w:val="24"/>
        </w:rPr>
        <w:t xml:space="preserve"> Kui mingile veehaardele (ühele või mitmele puurkaevule) on Keskkonnaministri käskkirjaga kehtestatud põhjaveevaru, siis kaasneb sellega ka põhjaveevaruga ala piirkond, kus põhjaveevaru kehtib.</w:t>
      </w:r>
    </w:p>
    <w:p w14:paraId="244E5757" w14:textId="77777777" w:rsidR="00EB7075" w:rsidRDefault="00EB7075" w:rsidP="00766811">
      <w:pPr>
        <w:spacing w:line="240" w:lineRule="auto"/>
        <w:ind w:left="0" w:right="0" w:firstLine="0"/>
        <w:rPr>
          <w:szCs w:val="24"/>
        </w:rPr>
      </w:pPr>
    </w:p>
    <w:p w14:paraId="07BEDEB1" w14:textId="52F8721D" w:rsidR="008E6376" w:rsidRDefault="008E6376" w:rsidP="00766811">
      <w:pPr>
        <w:spacing w:line="240" w:lineRule="auto"/>
        <w:ind w:left="0" w:right="0" w:firstLine="0"/>
        <w:rPr>
          <w:szCs w:val="24"/>
        </w:rPr>
      </w:pPr>
      <w:r>
        <w:rPr>
          <w:szCs w:val="24"/>
        </w:rPr>
        <w:t>Muudatust</w:t>
      </w:r>
      <w:r w:rsidRPr="008E6376">
        <w:rPr>
          <w:szCs w:val="24"/>
        </w:rPr>
        <w:t xml:space="preserve"> toetab </w:t>
      </w:r>
      <w:commentRangeStart w:id="19"/>
      <w:proofErr w:type="spellStart"/>
      <w:r w:rsidRPr="008E6376">
        <w:rPr>
          <w:szCs w:val="24"/>
        </w:rPr>
        <w:t>KeA</w:t>
      </w:r>
      <w:proofErr w:type="spellEnd"/>
      <w:r w:rsidRPr="008E6376">
        <w:rPr>
          <w:szCs w:val="24"/>
        </w:rPr>
        <w:t xml:space="preserve"> tehtud analüüs</w:t>
      </w:r>
      <w:commentRangeEnd w:id="19"/>
      <w:r w:rsidR="00390216">
        <w:rPr>
          <w:rStyle w:val="Kommentaariviide"/>
        </w:rPr>
        <w:commentReference w:id="19"/>
      </w:r>
      <w:r w:rsidRPr="008E6376">
        <w:rPr>
          <w:szCs w:val="24"/>
        </w:rPr>
        <w:t xml:space="preserve">, mille kohaselt ei vasta vaid ca 3,8% esitatud puurkaevu või augu projektidest kehtestatud nõuetele. Peamiseks kooskõlastamata jätmise põhjuseks on </w:t>
      </w:r>
      <w:proofErr w:type="spellStart"/>
      <w:r w:rsidRPr="008E6376">
        <w:rPr>
          <w:szCs w:val="24"/>
        </w:rPr>
        <w:t>KeA-le</w:t>
      </w:r>
      <w:proofErr w:type="spellEnd"/>
      <w:r w:rsidRPr="008E6376">
        <w:rPr>
          <w:szCs w:val="24"/>
        </w:rPr>
        <w:t xml:space="preserve"> puuduliku dokumentatsiooni esitamine (nt volitus, maaomaniku nõusolek jne). </w:t>
      </w:r>
    </w:p>
    <w:p w14:paraId="3ED47B34" w14:textId="77777777" w:rsidR="008E6376" w:rsidRPr="004D35F3" w:rsidRDefault="008E6376" w:rsidP="00766811">
      <w:pPr>
        <w:spacing w:line="240" w:lineRule="auto"/>
        <w:ind w:left="0" w:right="0" w:firstLine="0"/>
        <w:rPr>
          <w:szCs w:val="24"/>
        </w:rPr>
      </w:pPr>
    </w:p>
    <w:p w14:paraId="2C79843B" w14:textId="34264519" w:rsidR="007B6E41" w:rsidRPr="004D35F3" w:rsidRDefault="007B6E41" w:rsidP="00766811">
      <w:pPr>
        <w:spacing w:line="240" w:lineRule="auto"/>
        <w:ind w:left="0" w:right="0" w:firstLine="0"/>
        <w:rPr>
          <w:szCs w:val="24"/>
        </w:rPr>
      </w:pPr>
      <w:r w:rsidRPr="004D35F3">
        <w:rPr>
          <w:b/>
          <w:szCs w:val="24"/>
        </w:rPr>
        <w:t>Mõju looduskeskkonnale</w:t>
      </w:r>
      <w:r w:rsidR="00D72DFD" w:rsidRPr="004D35F3">
        <w:rPr>
          <w:b/>
          <w:szCs w:val="24"/>
        </w:rPr>
        <w:t xml:space="preserve">, sh </w:t>
      </w:r>
      <w:r w:rsidR="00BA483B" w:rsidRPr="004D35F3">
        <w:rPr>
          <w:b/>
          <w:szCs w:val="24"/>
        </w:rPr>
        <w:t xml:space="preserve">pinna- ja </w:t>
      </w:r>
      <w:r w:rsidR="00D72DFD" w:rsidRPr="004D35F3">
        <w:rPr>
          <w:b/>
          <w:szCs w:val="24"/>
        </w:rPr>
        <w:t>põhjaveele</w:t>
      </w:r>
      <w:r w:rsidRPr="004D35F3">
        <w:rPr>
          <w:b/>
          <w:szCs w:val="24"/>
        </w:rPr>
        <w:t>:</w:t>
      </w:r>
      <w:r w:rsidRPr="004D35F3">
        <w:rPr>
          <w:szCs w:val="24"/>
        </w:rPr>
        <w:t xml:space="preserve"> </w:t>
      </w:r>
      <w:commentRangeStart w:id="20"/>
      <w:r w:rsidR="0021434F">
        <w:rPr>
          <w:szCs w:val="24"/>
        </w:rPr>
        <w:t>üksikutel juhtudel võib kasvada keskkonnaoht ja keskkonnarisk põhjaveele</w:t>
      </w:r>
      <w:commentRangeEnd w:id="20"/>
      <w:r w:rsidR="00390216">
        <w:rPr>
          <w:rStyle w:val="Kommentaariviide"/>
        </w:rPr>
        <w:commentReference w:id="20"/>
      </w:r>
      <w:r w:rsidR="0021434F">
        <w:rPr>
          <w:szCs w:val="24"/>
        </w:rPr>
        <w:t xml:space="preserve">, kui Keskkonnaamet ei ole üle vaadanud ja kooskõlastanud </w:t>
      </w:r>
      <w:r w:rsidR="00CB3316">
        <w:rPr>
          <w:szCs w:val="24"/>
        </w:rPr>
        <w:t>puurkaevu või -augu ehitusloa taotlust.</w:t>
      </w:r>
    </w:p>
    <w:p w14:paraId="4CD28534" w14:textId="77777777" w:rsidR="007B6E41" w:rsidRDefault="007B6E41" w:rsidP="00766811">
      <w:pPr>
        <w:spacing w:line="240" w:lineRule="auto"/>
        <w:ind w:left="0" w:right="0" w:firstLine="0"/>
        <w:rPr>
          <w:szCs w:val="24"/>
        </w:rPr>
      </w:pPr>
    </w:p>
    <w:p w14:paraId="1844ED3F" w14:textId="5BEED252" w:rsidR="005E22F0" w:rsidRPr="005E22F0" w:rsidRDefault="005E22F0" w:rsidP="00766811">
      <w:pPr>
        <w:spacing w:line="240" w:lineRule="auto"/>
        <w:ind w:left="0" w:right="0" w:firstLine="0"/>
        <w:rPr>
          <w:szCs w:val="24"/>
        </w:rPr>
      </w:pPr>
      <w:commentRangeStart w:id="21"/>
      <w:r w:rsidRPr="005E22F0">
        <w:rPr>
          <w:b/>
          <w:bCs/>
          <w:szCs w:val="24"/>
        </w:rPr>
        <w:t xml:space="preserve">Mõju </w:t>
      </w:r>
      <w:proofErr w:type="spellStart"/>
      <w:r w:rsidRPr="005E22F0">
        <w:rPr>
          <w:b/>
          <w:bCs/>
          <w:szCs w:val="24"/>
        </w:rPr>
        <w:t>KOVidele</w:t>
      </w:r>
      <w:proofErr w:type="spellEnd"/>
      <w:r w:rsidRPr="005E22F0">
        <w:rPr>
          <w:b/>
          <w:bCs/>
          <w:szCs w:val="24"/>
        </w:rPr>
        <w:t>:</w:t>
      </w:r>
      <w:r>
        <w:rPr>
          <w:szCs w:val="24"/>
        </w:rPr>
        <w:t xml:space="preserve"> </w:t>
      </w:r>
      <w:commentRangeEnd w:id="21"/>
      <w:r w:rsidR="00390216">
        <w:rPr>
          <w:rStyle w:val="Kommentaariviide"/>
        </w:rPr>
        <w:commentReference w:id="21"/>
      </w:r>
      <w:r>
        <w:rPr>
          <w:szCs w:val="24"/>
        </w:rPr>
        <w:t xml:space="preserve">väheoluline mõju. </w:t>
      </w:r>
      <w:proofErr w:type="spellStart"/>
      <w:r>
        <w:rPr>
          <w:szCs w:val="24"/>
        </w:rPr>
        <w:t>KOVid</w:t>
      </w:r>
      <w:proofErr w:type="spellEnd"/>
      <w:r>
        <w:rPr>
          <w:szCs w:val="24"/>
        </w:rPr>
        <w:t xml:space="preserve"> kontrollivad puurkaevu nõuetele vastavust ka täna. </w:t>
      </w:r>
      <w:proofErr w:type="spellStart"/>
      <w:r>
        <w:rPr>
          <w:szCs w:val="24"/>
        </w:rPr>
        <w:t>KOVide</w:t>
      </w:r>
      <w:proofErr w:type="spellEnd"/>
      <w:r>
        <w:rPr>
          <w:szCs w:val="24"/>
        </w:rPr>
        <w:t xml:space="preserve"> teadlikkus puurkaevude nõuetele vastavuse kohta on praktika käigus ja tänu koolitustele suurenenud. </w:t>
      </w:r>
      <w:proofErr w:type="spellStart"/>
      <w:r w:rsidR="00227DC6">
        <w:rPr>
          <w:szCs w:val="24"/>
        </w:rPr>
        <w:t>KOVide</w:t>
      </w:r>
      <w:proofErr w:type="spellEnd"/>
      <w:r w:rsidR="00227DC6">
        <w:rPr>
          <w:szCs w:val="24"/>
        </w:rPr>
        <w:t xml:space="preserve"> </w:t>
      </w:r>
      <w:r>
        <w:rPr>
          <w:szCs w:val="24"/>
        </w:rPr>
        <w:t>töökoormus</w:t>
      </w:r>
      <w:r w:rsidR="00227DC6">
        <w:rPr>
          <w:szCs w:val="24"/>
        </w:rPr>
        <w:t xml:space="preserve"> väheneb </w:t>
      </w:r>
      <w:r>
        <w:rPr>
          <w:szCs w:val="24"/>
        </w:rPr>
        <w:t xml:space="preserve">seoses </w:t>
      </w:r>
      <w:proofErr w:type="spellStart"/>
      <w:r>
        <w:rPr>
          <w:szCs w:val="24"/>
        </w:rPr>
        <w:t>KeA</w:t>
      </w:r>
      <w:r w:rsidR="00227DC6">
        <w:rPr>
          <w:szCs w:val="24"/>
        </w:rPr>
        <w:t>-le</w:t>
      </w:r>
      <w:proofErr w:type="spellEnd"/>
      <w:r>
        <w:rPr>
          <w:szCs w:val="24"/>
        </w:rPr>
        <w:t xml:space="preserve"> </w:t>
      </w:r>
      <w:r w:rsidR="000921E0">
        <w:rPr>
          <w:szCs w:val="24"/>
        </w:rPr>
        <w:t xml:space="preserve">osade </w:t>
      </w:r>
      <w:r w:rsidR="005108EB">
        <w:rPr>
          <w:szCs w:val="24"/>
        </w:rPr>
        <w:t xml:space="preserve">ehitusloa </w:t>
      </w:r>
      <w:r w:rsidR="00227DC6">
        <w:rPr>
          <w:szCs w:val="24"/>
        </w:rPr>
        <w:t xml:space="preserve">taotluste </w:t>
      </w:r>
      <w:r>
        <w:rPr>
          <w:szCs w:val="24"/>
        </w:rPr>
        <w:t>kooskõlastuse</w:t>
      </w:r>
      <w:r w:rsidR="00227DC6">
        <w:rPr>
          <w:szCs w:val="24"/>
        </w:rPr>
        <w:t>ks</w:t>
      </w:r>
      <w:r>
        <w:rPr>
          <w:szCs w:val="24"/>
        </w:rPr>
        <w:t xml:space="preserve"> </w:t>
      </w:r>
      <w:r w:rsidR="00227DC6">
        <w:rPr>
          <w:szCs w:val="24"/>
        </w:rPr>
        <w:t xml:space="preserve">saatmise </w:t>
      </w:r>
      <w:proofErr w:type="spellStart"/>
      <w:r w:rsidR="00227DC6">
        <w:rPr>
          <w:szCs w:val="24"/>
        </w:rPr>
        <w:t>ärajäämisega</w:t>
      </w:r>
      <w:proofErr w:type="spellEnd"/>
      <w:r w:rsidR="00227DC6">
        <w:rPr>
          <w:szCs w:val="24"/>
        </w:rPr>
        <w:t xml:space="preserve"> ja </w:t>
      </w:r>
      <w:r w:rsidR="000921E0">
        <w:rPr>
          <w:szCs w:val="24"/>
        </w:rPr>
        <w:t xml:space="preserve">tagasisidena saadud </w:t>
      </w:r>
      <w:proofErr w:type="spellStart"/>
      <w:r w:rsidR="000921E0">
        <w:rPr>
          <w:szCs w:val="24"/>
        </w:rPr>
        <w:t>KeA</w:t>
      </w:r>
      <w:proofErr w:type="spellEnd"/>
      <w:r w:rsidR="000921E0">
        <w:rPr>
          <w:szCs w:val="24"/>
        </w:rPr>
        <w:t xml:space="preserve"> kooskõlastuste </w:t>
      </w:r>
      <w:r>
        <w:rPr>
          <w:szCs w:val="24"/>
        </w:rPr>
        <w:t>läbivaatamise</w:t>
      </w:r>
      <w:r w:rsidR="000921E0">
        <w:rPr>
          <w:szCs w:val="24"/>
        </w:rPr>
        <w:t xml:space="preserve"> </w:t>
      </w:r>
      <w:proofErr w:type="spellStart"/>
      <w:r w:rsidR="000921E0">
        <w:rPr>
          <w:szCs w:val="24"/>
        </w:rPr>
        <w:t>ärajäämise</w:t>
      </w:r>
      <w:r>
        <w:rPr>
          <w:szCs w:val="24"/>
        </w:rPr>
        <w:t>ga</w:t>
      </w:r>
      <w:proofErr w:type="spellEnd"/>
      <w:r>
        <w:rPr>
          <w:szCs w:val="24"/>
        </w:rPr>
        <w:t>. Seoses puurkaevude ja -aukude ehitusloa taotluste menetlustega töökoormus</w:t>
      </w:r>
      <w:r w:rsidR="004022A9">
        <w:rPr>
          <w:szCs w:val="24"/>
        </w:rPr>
        <w:t xml:space="preserve"> mõnevõrra suureneb, kuna täiendatakse ehitusloa andmisest keeldumise aluseid (vt eelnõu § 1 p </w:t>
      </w:r>
      <w:r w:rsidR="00F759C4">
        <w:rPr>
          <w:szCs w:val="24"/>
        </w:rPr>
        <w:t>10</w:t>
      </w:r>
      <w:r w:rsidR="004022A9">
        <w:rPr>
          <w:szCs w:val="24"/>
        </w:rPr>
        <w:t>).</w:t>
      </w:r>
    </w:p>
    <w:p w14:paraId="030762C2" w14:textId="77777777" w:rsidR="005E22F0" w:rsidRPr="004D35F3" w:rsidRDefault="005E22F0" w:rsidP="00766811">
      <w:pPr>
        <w:spacing w:line="240" w:lineRule="auto"/>
        <w:ind w:left="0" w:right="0" w:firstLine="0"/>
        <w:rPr>
          <w:szCs w:val="24"/>
        </w:rPr>
      </w:pPr>
    </w:p>
    <w:p w14:paraId="434CF774" w14:textId="3BC060E3" w:rsidR="007B6E41" w:rsidRDefault="007B6E41" w:rsidP="00766811">
      <w:pPr>
        <w:spacing w:line="240" w:lineRule="auto"/>
        <w:ind w:left="0" w:right="0" w:firstLine="0"/>
        <w:rPr>
          <w:szCs w:val="24"/>
        </w:rPr>
      </w:pPr>
      <w:r w:rsidRPr="004D35F3">
        <w:rPr>
          <w:b/>
          <w:szCs w:val="24"/>
        </w:rPr>
        <w:t xml:space="preserve">Mõju </w:t>
      </w:r>
      <w:r w:rsidR="0021434F">
        <w:rPr>
          <w:b/>
          <w:szCs w:val="24"/>
        </w:rPr>
        <w:t xml:space="preserve">maaomanikele ja </w:t>
      </w:r>
      <w:r w:rsidRPr="004D35F3">
        <w:rPr>
          <w:b/>
          <w:szCs w:val="24"/>
        </w:rPr>
        <w:t>ettevõtjate tegevusele</w:t>
      </w:r>
      <w:r w:rsidR="00A073CE" w:rsidRPr="004D35F3">
        <w:rPr>
          <w:szCs w:val="24"/>
        </w:rPr>
        <w:t xml:space="preserve">: väheoluline positiivne mõju. </w:t>
      </w:r>
      <w:r w:rsidR="00CB3316">
        <w:rPr>
          <w:szCs w:val="24"/>
        </w:rPr>
        <w:t>Maaomanikele ja puurimisega tegelevale ettevõtjatele väheneb puurkaevu või -augu ehitusloa taotluse menetluse aeg.</w:t>
      </w:r>
      <w:r w:rsidR="00646A3A" w:rsidRPr="00646A3A">
        <w:rPr>
          <w:szCs w:val="24"/>
        </w:rPr>
        <w:t xml:space="preserve"> </w:t>
      </w:r>
      <w:r w:rsidR="00497473">
        <w:rPr>
          <w:szCs w:val="24"/>
        </w:rPr>
        <w:t>Puurkaeve rajavate e</w:t>
      </w:r>
      <w:r w:rsidR="00646A3A">
        <w:rPr>
          <w:szCs w:val="24"/>
        </w:rPr>
        <w:t xml:space="preserve">ttevõtjate </w:t>
      </w:r>
      <w:r w:rsidR="004022A9">
        <w:rPr>
          <w:szCs w:val="24"/>
        </w:rPr>
        <w:t xml:space="preserve">(projekteerijad ja </w:t>
      </w:r>
      <w:proofErr w:type="spellStart"/>
      <w:r w:rsidR="004022A9">
        <w:rPr>
          <w:szCs w:val="24"/>
        </w:rPr>
        <w:t>puurijad</w:t>
      </w:r>
      <w:proofErr w:type="spellEnd"/>
      <w:r w:rsidR="004022A9">
        <w:rPr>
          <w:szCs w:val="24"/>
        </w:rPr>
        <w:t xml:space="preserve">) </w:t>
      </w:r>
      <w:r w:rsidR="00646A3A">
        <w:rPr>
          <w:szCs w:val="24"/>
        </w:rPr>
        <w:t>vastutus suureneb</w:t>
      </w:r>
      <w:r w:rsidR="00497473">
        <w:rPr>
          <w:szCs w:val="24"/>
        </w:rPr>
        <w:t xml:space="preserve"> </w:t>
      </w:r>
      <w:r w:rsidR="00356FEF">
        <w:rPr>
          <w:szCs w:val="24"/>
        </w:rPr>
        <w:t>mõnevõrra</w:t>
      </w:r>
      <w:r w:rsidR="00646A3A">
        <w:rPr>
          <w:szCs w:val="24"/>
        </w:rPr>
        <w:t>.</w:t>
      </w:r>
      <w:r w:rsidR="00664CA0">
        <w:rPr>
          <w:szCs w:val="24"/>
        </w:rPr>
        <w:t xml:space="preserve"> </w:t>
      </w:r>
      <w:r w:rsidR="00664CA0" w:rsidRPr="00664CA0">
        <w:rPr>
          <w:szCs w:val="24"/>
        </w:rPr>
        <w:t xml:space="preserve">Nende puurkaevude ja -aukude rajamisel, mille projekte Keskkonnaamet ei ole kooskõlastanud, </w:t>
      </w:r>
      <w:commentRangeStart w:id="22"/>
      <w:r w:rsidR="00664CA0" w:rsidRPr="00664CA0">
        <w:rPr>
          <w:szCs w:val="24"/>
        </w:rPr>
        <w:t>mingil määral puurimisettevõtte vastutus suureneb</w:t>
      </w:r>
      <w:commentRangeEnd w:id="22"/>
      <w:r w:rsidR="00390216">
        <w:rPr>
          <w:rStyle w:val="Kommentaariviide"/>
        </w:rPr>
        <w:commentReference w:id="22"/>
      </w:r>
      <w:r w:rsidR="00664CA0" w:rsidRPr="00664CA0">
        <w:rPr>
          <w:szCs w:val="24"/>
        </w:rPr>
        <w:t xml:space="preserve">. Nad peavad puurimistöödel olema tähelepanelikumad geoloogiliste kihtide ja veekihtide läbindamisel ning vajadusel kiiremini reageerima projekti võimalike ebatäpsuste puhul. Samas on Keskkonnaametiga kooskõlastamata projektid lihtsamad ja projekteeritavad puurkaevud on madalamad ning valdavalt ei läbi mitmeid erinevaid veekihte. Puurkaevude ja -aukude projekte koostavad ettevõtted on pädevad ning neil on olemas majandustegevuse registris hüdrogeoloogiliste tööde tegevusluba projekteerimise valdkonnas. Omanikujärelevalve tegemine </w:t>
      </w:r>
      <w:r w:rsidR="0090220E">
        <w:rPr>
          <w:szCs w:val="24"/>
        </w:rPr>
        <w:t xml:space="preserve">pädeva isiku poolt </w:t>
      </w:r>
      <w:r w:rsidR="00664CA0" w:rsidRPr="00664CA0">
        <w:rPr>
          <w:szCs w:val="24"/>
        </w:rPr>
        <w:t>vähendab puurimisettevõtte vastutust.</w:t>
      </w:r>
    </w:p>
    <w:p w14:paraId="2CC38273" w14:textId="22EE5E1F" w:rsidR="001F12C7" w:rsidRPr="004D35F3" w:rsidRDefault="001F12C7" w:rsidP="00766811">
      <w:pPr>
        <w:spacing w:line="240" w:lineRule="auto"/>
        <w:ind w:left="0" w:right="0" w:firstLine="0"/>
        <w:rPr>
          <w:szCs w:val="24"/>
        </w:rPr>
      </w:pPr>
      <w:commentRangeStart w:id="23"/>
      <w:r>
        <w:rPr>
          <w:szCs w:val="24"/>
        </w:rPr>
        <w:t>Puurkaevude tellijatele väheneb teatud puurkaevude ja -aukude ehitusloa taotluste menetlemise aeg, kuna ära jääb täiendav  kooskõlastamine Keskkonnaametiga</w:t>
      </w:r>
      <w:commentRangeEnd w:id="23"/>
      <w:r w:rsidR="00390216">
        <w:rPr>
          <w:rStyle w:val="Kommentaariviide"/>
        </w:rPr>
        <w:commentReference w:id="23"/>
      </w:r>
      <w:r>
        <w:rPr>
          <w:szCs w:val="24"/>
        </w:rPr>
        <w:t>. Seetõttu on võimalik operatiivsemalt planeerida puurkaevu või -augu rajamise töid.</w:t>
      </w:r>
    </w:p>
    <w:p w14:paraId="10C55A98" w14:textId="368C9F27" w:rsidR="007B6E41" w:rsidRPr="004D35F3" w:rsidRDefault="007B6E41" w:rsidP="00766811">
      <w:pPr>
        <w:spacing w:line="240" w:lineRule="auto"/>
        <w:ind w:left="0" w:right="0" w:firstLine="0"/>
        <w:rPr>
          <w:szCs w:val="24"/>
        </w:rPr>
      </w:pPr>
    </w:p>
    <w:bookmarkEnd w:id="15"/>
    <w:p w14:paraId="7E313BD4" w14:textId="77777777" w:rsidR="007B6E41" w:rsidRDefault="007B6E41" w:rsidP="00766811">
      <w:pPr>
        <w:spacing w:line="240" w:lineRule="auto"/>
        <w:ind w:left="0" w:right="0" w:firstLine="0"/>
        <w:rPr>
          <w:szCs w:val="24"/>
        </w:rPr>
      </w:pPr>
    </w:p>
    <w:p w14:paraId="00F1EBAC" w14:textId="276AA20E" w:rsidR="000C3F44" w:rsidRPr="0021434F" w:rsidRDefault="000C3F44" w:rsidP="000C3F44">
      <w:pPr>
        <w:spacing w:line="240" w:lineRule="auto"/>
        <w:ind w:left="0" w:right="0" w:firstLine="0"/>
        <w:rPr>
          <w:bCs/>
          <w:szCs w:val="24"/>
        </w:rPr>
      </w:pPr>
      <w:r w:rsidRPr="00C640EF">
        <w:rPr>
          <w:b/>
          <w:szCs w:val="24"/>
        </w:rPr>
        <w:t>6.</w:t>
      </w:r>
      <w:r w:rsidR="006917A9">
        <w:rPr>
          <w:b/>
          <w:szCs w:val="24"/>
        </w:rPr>
        <w:t>2</w:t>
      </w:r>
      <w:r w:rsidRPr="00C640EF">
        <w:rPr>
          <w:b/>
          <w:szCs w:val="24"/>
        </w:rPr>
        <w:t xml:space="preserve">. Kavandatav muudatus: </w:t>
      </w:r>
      <w:r>
        <w:rPr>
          <w:bCs/>
          <w:szCs w:val="24"/>
        </w:rPr>
        <w:t xml:space="preserve">puurkaevu ja -augu ning maasoojussüsteemi puurkaevu ja -augu  ehitamisel omanikujärelevalve </w:t>
      </w:r>
      <w:r w:rsidR="008A035B">
        <w:rPr>
          <w:bCs/>
          <w:szCs w:val="24"/>
        </w:rPr>
        <w:t xml:space="preserve">tegija </w:t>
      </w:r>
      <w:r>
        <w:rPr>
          <w:bCs/>
          <w:szCs w:val="24"/>
        </w:rPr>
        <w:t>pädevuse sätestamine</w:t>
      </w:r>
    </w:p>
    <w:p w14:paraId="5BEACDA5" w14:textId="77777777" w:rsidR="000C3F44" w:rsidRDefault="000C3F44" w:rsidP="000C3F44">
      <w:pPr>
        <w:spacing w:line="240" w:lineRule="auto"/>
        <w:ind w:left="0" w:right="0" w:firstLine="0"/>
        <w:rPr>
          <w:szCs w:val="24"/>
        </w:rPr>
      </w:pPr>
    </w:p>
    <w:p w14:paraId="3FBE4089" w14:textId="1281C3CF" w:rsidR="002B5E78" w:rsidRDefault="000C3F44" w:rsidP="002B5E78">
      <w:pPr>
        <w:spacing w:line="240" w:lineRule="auto"/>
        <w:ind w:left="0" w:right="0" w:firstLine="0"/>
        <w:rPr>
          <w:szCs w:val="24"/>
        </w:rPr>
      </w:pPr>
      <w:r w:rsidRPr="006917A9">
        <w:rPr>
          <w:b/>
          <w:bCs/>
          <w:szCs w:val="24"/>
        </w:rPr>
        <w:t>Sihtrühm:</w:t>
      </w:r>
      <w:r w:rsidR="00324049" w:rsidRPr="006917A9">
        <w:rPr>
          <w:b/>
          <w:bCs/>
          <w:szCs w:val="24"/>
        </w:rPr>
        <w:t xml:space="preserve"> </w:t>
      </w:r>
      <w:r w:rsidR="00324049" w:rsidRPr="006917A9">
        <w:rPr>
          <w:szCs w:val="24"/>
        </w:rPr>
        <w:t>omanikud ja teised</w:t>
      </w:r>
      <w:r w:rsidRPr="006917A9">
        <w:rPr>
          <w:szCs w:val="24"/>
        </w:rPr>
        <w:t xml:space="preserve"> isikud, kes tellivad puurkaeve ja -auke ja maasoojussüsteemi puurkaeve ja -auke; </w:t>
      </w:r>
      <w:commentRangeStart w:id="24"/>
      <w:r w:rsidRPr="006917A9">
        <w:rPr>
          <w:szCs w:val="24"/>
        </w:rPr>
        <w:t xml:space="preserve">hüdrogeoloogiliste tööde </w:t>
      </w:r>
      <w:r w:rsidR="003613C3">
        <w:rPr>
          <w:szCs w:val="24"/>
        </w:rPr>
        <w:t xml:space="preserve">projekteerimise </w:t>
      </w:r>
      <w:r w:rsidRPr="006917A9">
        <w:rPr>
          <w:szCs w:val="24"/>
        </w:rPr>
        <w:t xml:space="preserve">tegevusluba omavad ettevõtted, kes tegelevad puurkaevu ja -augu ning maasoojussüsteemi puurkaevu ja -augu  ehitamisega; </w:t>
      </w:r>
      <w:r w:rsidR="008A035B" w:rsidRPr="008A035B">
        <w:t xml:space="preserve"> </w:t>
      </w:r>
      <w:r w:rsidR="008A035B" w:rsidRPr="008A035B">
        <w:rPr>
          <w:szCs w:val="24"/>
        </w:rPr>
        <w:t>veevarustuse- ja kanalisatsiooniinsener</w:t>
      </w:r>
      <w:r w:rsidR="008A035B">
        <w:rPr>
          <w:szCs w:val="24"/>
        </w:rPr>
        <w:t xml:space="preserve">id, </w:t>
      </w:r>
      <w:r w:rsidR="003613C3">
        <w:rPr>
          <w:szCs w:val="24"/>
        </w:rPr>
        <w:t>mäeinsenerid</w:t>
      </w:r>
      <w:commentRangeEnd w:id="24"/>
      <w:r w:rsidR="00390216">
        <w:rPr>
          <w:rStyle w:val="Kommentaariviide"/>
        </w:rPr>
        <w:commentReference w:id="24"/>
      </w:r>
      <w:r w:rsidR="003613C3">
        <w:rPr>
          <w:szCs w:val="24"/>
        </w:rPr>
        <w:t xml:space="preserve">, </w:t>
      </w:r>
      <w:commentRangeStart w:id="25"/>
      <w:r w:rsidRPr="006917A9">
        <w:rPr>
          <w:szCs w:val="24"/>
        </w:rPr>
        <w:t>kohaliku omavalitsuse üksused, Keskkonnaamet</w:t>
      </w:r>
      <w:r w:rsidR="008A035B">
        <w:rPr>
          <w:szCs w:val="24"/>
        </w:rPr>
        <w:t xml:space="preserve"> ja</w:t>
      </w:r>
      <w:r w:rsidR="00324049" w:rsidRPr="006917A9">
        <w:rPr>
          <w:szCs w:val="24"/>
        </w:rPr>
        <w:t xml:space="preserve"> Keskkonna</w:t>
      </w:r>
      <w:r w:rsidR="00313B77" w:rsidRPr="006917A9">
        <w:rPr>
          <w:szCs w:val="24"/>
        </w:rPr>
        <w:t>a</w:t>
      </w:r>
      <w:r w:rsidR="00324049" w:rsidRPr="006917A9">
        <w:rPr>
          <w:szCs w:val="24"/>
        </w:rPr>
        <w:t>gentuur</w:t>
      </w:r>
      <w:r w:rsidRPr="006917A9">
        <w:rPr>
          <w:szCs w:val="24"/>
        </w:rPr>
        <w:t>.</w:t>
      </w:r>
      <w:commentRangeEnd w:id="25"/>
      <w:r w:rsidR="00390216">
        <w:rPr>
          <w:rStyle w:val="Kommentaariviide"/>
        </w:rPr>
        <w:commentReference w:id="25"/>
      </w:r>
    </w:p>
    <w:p w14:paraId="49B04011" w14:textId="6E62309D" w:rsidR="002B5E78" w:rsidRDefault="002B5E78" w:rsidP="002B5E78">
      <w:pPr>
        <w:spacing w:line="240" w:lineRule="auto"/>
        <w:ind w:left="0" w:right="0" w:firstLine="0"/>
        <w:rPr>
          <w:szCs w:val="24"/>
        </w:rPr>
      </w:pPr>
      <w:r>
        <w:rPr>
          <w:szCs w:val="24"/>
        </w:rPr>
        <w:lastRenderedPageBreak/>
        <w:t>Aastas puuritakse keskmiselt 2000 puurkaevu</w:t>
      </w:r>
      <w:r w:rsidR="00C72A99">
        <w:rPr>
          <w:szCs w:val="24"/>
        </w:rPr>
        <w:t xml:space="preserve"> ja -auku</w:t>
      </w:r>
      <w:r>
        <w:rPr>
          <w:szCs w:val="24"/>
        </w:rPr>
        <w:t xml:space="preserve"> (täpsemad andmed viimaste aastate kohta on eelmises punktis). </w:t>
      </w:r>
    </w:p>
    <w:p w14:paraId="3D06E0E2" w14:textId="77777777" w:rsidR="000C3F44" w:rsidRPr="004D35F3" w:rsidRDefault="000C3F44" w:rsidP="000C3F44">
      <w:pPr>
        <w:spacing w:line="240" w:lineRule="auto"/>
        <w:ind w:left="0" w:right="0" w:firstLine="0"/>
        <w:rPr>
          <w:szCs w:val="24"/>
        </w:rPr>
      </w:pPr>
    </w:p>
    <w:p w14:paraId="4BEE134B" w14:textId="7D3F9C2D" w:rsidR="000C3F44" w:rsidRPr="004D35F3" w:rsidRDefault="000C3F44" w:rsidP="000C3F44">
      <w:pPr>
        <w:spacing w:line="240" w:lineRule="auto"/>
        <w:ind w:left="0" w:right="0" w:firstLine="0"/>
        <w:rPr>
          <w:szCs w:val="24"/>
        </w:rPr>
      </w:pPr>
      <w:r w:rsidRPr="004D35F3">
        <w:rPr>
          <w:b/>
          <w:szCs w:val="24"/>
        </w:rPr>
        <w:t>Mõju looduskeskkonnale, sh pinna- ja põhjaveele:</w:t>
      </w:r>
      <w:r w:rsidR="002B5E78">
        <w:rPr>
          <w:b/>
          <w:szCs w:val="24"/>
        </w:rPr>
        <w:t xml:space="preserve"> </w:t>
      </w:r>
      <w:r w:rsidR="002B5E78">
        <w:rPr>
          <w:bCs/>
          <w:szCs w:val="24"/>
        </w:rPr>
        <w:t xml:space="preserve">mõju on positiivne. Kuna paraneb omanikujärelevalve tegijate pädevus, siis valmivad paremad ja kvaliteetsemad puurkaevud ja </w:t>
      </w:r>
      <w:r w:rsidR="005426A9">
        <w:rPr>
          <w:bCs/>
          <w:szCs w:val="24"/>
        </w:rPr>
        <w:noBreakHyphen/>
      </w:r>
      <w:r w:rsidR="002B5E78">
        <w:rPr>
          <w:bCs/>
          <w:szCs w:val="24"/>
        </w:rPr>
        <w:t>augud (ehitusvigadeta) , misläbi väheneb oht põhjavee saastamiseks.</w:t>
      </w:r>
      <w:r w:rsidR="00EE09ED">
        <w:rPr>
          <w:bCs/>
          <w:szCs w:val="24"/>
        </w:rPr>
        <w:t xml:space="preserve"> </w:t>
      </w:r>
    </w:p>
    <w:p w14:paraId="0767123F" w14:textId="77777777" w:rsidR="000C3F44" w:rsidRPr="004D35F3" w:rsidRDefault="000C3F44" w:rsidP="000C3F44">
      <w:pPr>
        <w:spacing w:line="240" w:lineRule="auto"/>
        <w:ind w:left="0" w:right="0" w:firstLine="0"/>
        <w:rPr>
          <w:szCs w:val="24"/>
        </w:rPr>
      </w:pPr>
    </w:p>
    <w:p w14:paraId="1833A0E1" w14:textId="46C8DE4D" w:rsidR="000C3F44" w:rsidRPr="004D35F3" w:rsidRDefault="000C3F44" w:rsidP="000C3F44">
      <w:pPr>
        <w:spacing w:line="240" w:lineRule="auto"/>
        <w:ind w:left="0" w:right="0" w:firstLine="0"/>
        <w:rPr>
          <w:szCs w:val="24"/>
        </w:rPr>
      </w:pPr>
      <w:r w:rsidRPr="004D35F3">
        <w:rPr>
          <w:b/>
          <w:szCs w:val="24"/>
        </w:rPr>
        <w:t>Mõju</w:t>
      </w:r>
      <w:r w:rsidR="008B4FC8" w:rsidRPr="008B4FC8">
        <w:rPr>
          <w:szCs w:val="24"/>
        </w:rPr>
        <w:t xml:space="preserve"> </w:t>
      </w:r>
      <w:r w:rsidR="008B4FC8">
        <w:rPr>
          <w:b/>
          <w:szCs w:val="24"/>
        </w:rPr>
        <w:t>maaomanikele</w:t>
      </w:r>
      <w:r w:rsidR="008B4FC8" w:rsidRPr="00324049">
        <w:rPr>
          <w:szCs w:val="24"/>
        </w:rPr>
        <w:t xml:space="preserve"> </w:t>
      </w:r>
      <w:r w:rsidR="008B4FC8" w:rsidRPr="008B4FC8">
        <w:rPr>
          <w:b/>
          <w:bCs/>
          <w:szCs w:val="24"/>
        </w:rPr>
        <w:t>ja teistele isikutele, kes tellivad puurkaeve ja -auke ja maasoojussüsteemi puurkaeve ja -auke</w:t>
      </w:r>
      <w:r w:rsidRPr="004D35F3">
        <w:rPr>
          <w:szCs w:val="24"/>
        </w:rPr>
        <w:t xml:space="preserve">: </w:t>
      </w:r>
      <w:commentRangeStart w:id="26"/>
      <w:r w:rsidR="00514F50">
        <w:rPr>
          <w:szCs w:val="24"/>
        </w:rPr>
        <w:t xml:space="preserve">väheoluline </w:t>
      </w:r>
      <w:r w:rsidRPr="004D35F3">
        <w:rPr>
          <w:szCs w:val="24"/>
        </w:rPr>
        <w:t xml:space="preserve">positiivne mõju. </w:t>
      </w:r>
      <w:r w:rsidR="00F759C4">
        <w:rPr>
          <w:szCs w:val="24"/>
        </w:rPr>
        <w:t>O</w:t>
      </w:r>
      <w:r w:rsidR="00EE09ED">
        <w:rPr>
          <w:szCs w:val="24"/>
        </w:rPr>
        <w:t>manikud saavad kvaliteetsed puurkaevud ja -augud</w:t>
      </w:r>
      <w:r w:rsidR="00385696">
        <w:rPr>
          <w:szCs w:val="24"/>
        </w:rPr>
        <w:t>, e</w:t>
      </w:r>
      <w:r w:rsidR="00EE09ED">
        <w:rPr>
          <w:szCs w:val="24"/>
        </w:rPr>
        <w:t xml:space="preserve">t puuritakse projektile vastavalt, kasutatakse nõuetele vastavaid ehitusmaterjale. </w:t>
      </w:r>
      <w:commentRangeEnd w:id="26"/>
      <w:r w:rsidR="00390216">
        <w:rPr>
          <w:rStyle w:val="Kommentaariviide"/>
        </w:rPr>
        <w:commentReference w:id="26"/>
      </w:r>
      <w:r w:rsidR="008B4FC8">
        <w:rPr>
          <w:szCs w:val="24"/>
        </w:rPr>
        <w:t>T</w:t>
      </w:r>
      <w:r w:rsidR="00EE09ED">
        <w:rPr>
          <w:szCs w:val="24"/>
        </w:rPr>
        <w:t xml:space="preserve">ekib </w:t>
      </w:r>
      <w:commentRangeStart w:id="27"/>
      <w:r w:rsidR="00EE09ED">
        <w:rPr>
          <w:szCs w:val="24"/>
        </w:rPr>
        <w:t>parem</w:t>
      </w:r>
      <w:r w:rsidR="008B4FC8">
        <w:rPr>
          <w:szCs w:val="24"/>
        </w:rPr>
        <w:t xml:space="preserve"> ja asjatundlikum</w:t>
      </w:r>
      <w:r w:rsidR="00EE09ED">
        <w:rPr>
          <w:szCs w:val="24"/>
        </w:rPr>
        <w:t xml:space="preserve"> suhtlus</w:t>
      </w:r>
      <w:r w:rsidR="008B4FC8">
        <w:rPr>
          <w:szCs w:val="24"/>
        </w:rPr>
        <w:t xml:space="preserve"> </w:t>
      </w:r>
      <w:commentRangeEnd w:id="27"/>
      <w:r w:rsidR="003646CB">
        <w:rPr>
          <w:rStyle w:val="Kommentaariviide"/>
        </w:rPr>
        <w:commentReference w:id="27"/>
      </w:r>
      <w:r w:rsidR="008B4FC8">
        <w:rPr>
          <w:szCs w:val="24"/>
        </w:rPr>
        <w:t>omanikujärelevalve tegijate,</w:t>
      </w:r>
      <w:r w:rsidR="00EE09ED">
        <w:rPr>
          <w:szCs w:val="24"/>
        </w:rPr>
        <w:t xml:space="preserve"> projekteerijat</w:t>
      </w:r>
      <w:r w:rsidR="008B4FC8">
        <w:rPr>
          <w:szCs w:val="24"/>
        </w:rPr>
        <w:t xml:space="preserve">e ja tellijate vahel. </w:t>
      </w:r>
      <w:r w:rsidR="00EE09ED">
        <w:rPr>
          <w:szCs w:val="24"/>
        </w:rPr>
        <w:t>Loob parema eelduse, et puurkaevude omanikud saavad parema kvaliteediga vee tarbimiseks (joogivesi ja too</w:t>
      </w:r>
      <w:r w:rsidR="00385696">
        <w:rPr>
          <w:szCs w:val="24"/>
        </w:rPr>
        <w:t>t</w:t>
      </w:r>
      <w:r w:rsidR="00EE09ED">
        <w:rPr>
          <w:szCs w:val="24"/>
        </w:rPr>
        <w:t xml:space="preserve">misvesi). </w:t>
      </w:r>
      <w:commentRangeStart w:id="28"/>
      <w:r w:rsidR="00F759C4">
        <w:rPr>
          <w:szCs w:val="24"/>
        </w:rPr>
        <w:t>O</w:t>
      </w:r>
      <w:r w:rsidR="009F157A">
        <w:rPr>
          <w:szCs w:val="24"/>
        </w:rPr>
        <w:t>maniku kulud suurenevad seoses omanikujärelevalve tellimisega.</w:t>
      </w:r>
      <w:commentRangeEnd w:id="28"/>
      <w:r w:rsidR="003646CB">
        <w:rPr>
          <w:rStyle w:val="Kommentaariviide"/>
        </w:rPr>
        <w:commentReference w:id="28"/>
      </w:r>
    </w:p>
    <w:p w14:paraId="0FAF8EBD" w14:textId="77777777" w:rsidR="000C3F44" w:rsidRDefault="000C3F44" w:rsidP="000C3F44">
      <w:pPr>
        <w:spacing w:line="240" w:lineRule="auto"/>
        <w:ind w:left="0" w:right="0" w:firstLine="0"/>
        <w:rPr>
          <w:szCs w:val="24"/>
        </w:rPr>
      </w:pPr>
    </w:p>
    <w:p w14:paraId="50DC6889" w14:textId="12825F3F" w:rsidR="008B4FC8" w:rsidRDefault="008B4FC8" w:rsidP="000C3F44">
      <w:pPr>
        <w:spacing w:line="240" w:lineRule="auto"/>
        <w:ind w:left="0" w:right="0" w:firstLine="0"/>
        <w:rPr>
          <w:szCs w:val="24"/>
        </w:rPr>
      </w:pPr>
      <w:r w:rsidRPr="008B4FC8">
        <w:rPr>
          <w:b/>
          <w:bCs/>
          <w:szCs w:val="24"/>
        </w:rPr>
        <w:t>Mõju ettevõt</w:t>
      </w:r>
      <w:r w:rsidR="00385696">
        <w:rPr>
          <w:b/>
          <w:bCs/>
          <w:szCs w:val="24"/>
        </w:rPr>
        <w:t>ja</w:t>
      </w:r>
      <w:r w:rsidRPr="008B4FC8">
        <w:rPr>
          <w:b/>
          <w:bCs/>
          <w:szCs w:val="24"/>
        </w:rPr>
        <w:t>tele</w:t>
      </w:r>
      <w:r>
        <w:rPr>
          <w:szCs w:val="24"/>
        </w:rPr>
        <w:t xml:space="preserve">: </w:t>
      </w:r>
      <w:commentRangeStart w:id="29"/>
      <w:r w:rsidR="008A035B">
        <w:rPr>
          <w:szCs w:val="24"/>
        </w:rPr>
        <w:t>positiivne</w:t>
      </w:r>
      <w:r w:rsidR="008A035B" w:rsidRPr="008B4FC8">
        <w:rPr>
          <w:szCs w:val="24"/>
        </w:rPr>
        <w:t xml:space="preserve"> </w:t>
      </w:r>
      <w:r w:rsidRPr="008B4FC8">
        <w:rPr>
          <w:szCs w:val="24"/>
        </w:rPr>
        <w:t>mõju</w:t>
      </w:r>
      <w:commentRangeEnd w:id="29"/>
      <w:r w:rsidR="003646CB">
        <w:rPr>
          <w:rStyle w:val="Kommentaariviide"/>
        </w:rPr>
        <w:commentReference w:id="29"/>
      </w:r>
      <w:r w:rsidRPr="008B4FC8">
        <w:rPr>
          <w:szCs w:val="24"/>
        </w:rPr>
        <w:t>.</w:t>
      </w:r>
      <w:r>
        <w:rPr>
          <w:szCs w:val="24"/>
        </w:rPr>
        <w:t xml:space="preserve"> </w:t>
      </w:r>
      <w:r w:rsidR="003613C3">
        <w:rPr>
          <w:szCs w:val="24"/>
        </w:rPr>
        <w:t xml:space="preserve">Ettevõtjad, kes omavad või </w:t>
      </w:r>
      <w:commentRangeStart w:id="30"/>
      <w:r w:rsidR="003613C3">
        <w:rPr>
          <w:szCs w:val="24"/>
        </w:rPr>
        <w:t>taotlevad puurkaevu või -augu projekteerimise tegevusluba</w:t>
      </w:r>
      <w:commentRangeEnd w:id="30"/>
      <w:r w:rsidR="003646CB">
        <w:rPr>
          <w:rStyle w:val="Kommentaariviide"/>
        </w:rPr>
        <w:commentReference w:id="30"/>
      </w:r>
      <w:r w:rsidR="003613C3">
        <w:rPr>
          <w:szCs w:val="24"/>
        </w:rPr>
        <w:t xml:space="preserve"> saavad omanikujärelevalve tegemise õiguse. Veevarustuse- ja kanalisatsiooniinseneri ning mäeinseneri kutse omajad saavad ka õiguse teha puurkaevude ja </w:t>
      </w:r>
      <w:r w:rsidR="005426A9">
        <w:rPr>
          <w:szCs w:val="24"/>
        </w:rPr>
        <w:noBreakHyphen/>
      </w:r>
      <w:r w:rsidR="003613C3">
        <w:rPr>
          <w:szCs w:val="24"/>
        </w:rPr>
        <w:t xml:space="preserve">aukude omanikujärelevalvet. </w:t>
      </w:r>
      <w:commentRangeStart w:id="31"/>
      <w:r w:rsidR="008A035B">
        <w:rPr>
          <w:szCs w:val="24"/>
        </w:rPr>
        <w:t>Paraneb puurkaevude ja -aukude ehituskvaliteet ja puurkaevust võetava vee kvaliteet.</w:t>
      </w:r>
      <w:commentRangeEnd w:id="31"/>
      <w:r w:rsidR="003646CB">
        <w:rPr>
          <w:rStyle w:val="Kommentaariviide"/>
        </w:rPr>
        <w:commentReference w:id="31"/>
      </w:r>
    </w:p>
    <w:p w14:paraId="755801DD" w14:textId="77777777" w:rsidR="000C3F44" w:rsidRPr="004D35F3" w:rsidRDefault="000C3F44" w:rsidP="00766811">
      <w:pPr>
        <w:spacing w:line="240" w:lineRule="auto"/>
        <w:ind w:left="0" w:right="0" w:firstLine="0"/>
        <w:rPr>
          <w:szCs w:val="24"/>
        </w:rPr>
      </w:pPr>
    </w:p>
    <w:p w14:paraId="5A10AA40" w14:textId="7C917A89" w:rsidR="005D68D8" w:rsidRPr="00EB7075" w:rsidRDefault="005D68D8" w:rsidP="00766811">
      <w:pPr>
        <w:spacing w:line="240" w:lineRule="auto"/>
        <w:ind w:left="0" w:right="0" w:firstLine="0"/>
        <w:rPr>
          <w:bCs/>
          <w:szCs w:val="24"/>
        </w:rPr>
      </w:pPr>
      <w:r w:rsidRPr="004D35F3">
        <w:rPr>
          <w:b/>
          <w:szCs w:val="24"/>
        </w:rPr>
        <w:t>6.</w:t>
      </w:r>
      <w:r w:rsidR="006917A9">
        <w:rPr>
          <w:b/>
          <w:szCs w:val="24"/>
        </w:rPr>
        <w:t>3</w:t>
      </w:r>
      <w:r w:rsidRPr="004D35F3">
        <w:rPr>
          <w:b/>
          <w:szCs w:val="24"/>
        </w:rPr>
        <w:t xml:space="preserve">. Kavandatav muudatus: </w:t>
      </w:r>
      <w:r w:rsidR="00EB7075" w:rsidRPr="00EB7075">
        <w:rPr>
          <w:bCs/>
          <w:szCs w:val="24"/>
        </w:rPr>
        <w:t>reoveekogumisalad kehtesta</w:t>
      </w:r>
      <w:r w:rsidR="00745DF5">
        <w:rPr>
          <w:bCs/>
          <w:szCs w:val="24"/>
        </w:rPr>
        <w:t>b edaspidi</w:t>
      </w:r>
      <w:r w:rsidR="00EB7075">
        <w:rPr>
          <w:bCs/>
          <w:szCs w:val="24"/>
        </w:rPr>
        <w:t xml:space="preserve"> Kliimaministeeriumi</w:t>
      </w:r>
      <w:r w:rsidR="00745DF5">
        <w:rPr>
          <w:bCs/>
          <w:szCs w:val="24"/>
        </w:rPr>
        <w:t xml:space="preserve"> asemel</w:t>
      </w:r>
      <w:r w:rsidR="00EB7075">
        <w:rPr>
          <w:bCs/>
          <w:szCs w:val="24"/>
        </w:rPr>
        <w:t xml:space="preserve"> Keskkonnaamet</w:t>
      </w:r>
      <w:r w:rsidR="00745DF5">
        <w:rPr>
          <w:bCs/>
          <w:szCs w:val="24"/>
        </w:rPr>
        <w:t>.</w:t>
      </w:r>
    </w:p>
    <w:p w14:paraId="4C602D65" w14:textId="77777777" w:rsidR="005D68D8" w:rsidRPr="004D35F3" w:rsidRDefault="005D68D8" w:rsidP="00766811">
      <w:pPr>
        <w:spacing w:line="240" w:lineRule="auto"/>
        <w:ind w:left="0" w:right="0" w:firstLine="0"/>
        <w:rPr>
          <w:szCs w:val="24"/>
        </w:rPr>
      </w:pPr>
    </w:p>
    <w:p w14:paraId="20BA54DC" w14:textId="1E7DB7F4" w:rsidR="005D68D8" w:rsidRPr="00205E8D" w:rsidRDefault="005D68D8" w:rsidP="00766811">
      <w:pPr>
        <w:spacing w:line="240" w:lineRule="auto"/>
        <w:ind w:left="0" w:right="0" w:firstLine="0"/>
        <w:rPr>
          <w:bCs/>
          <w:szCs w:val="24"/>
        </w:rPr>
      </w:pPr>
      <w:r w:rsidRPr="004D35F3">
        <w:rPr>
          <w:b/>
          <w:szCs w:val="24"/>
        </w:rPr>
        <w:t>Sihtrühm:</w:t>
      </w:r>
      <w:r w:rsidR="00842CB5" w:rsidRPr="004D35F3">
        <w:rPr>
          <w:b/>
          <w:szCs w:val="24"/>
        </w:rPr>
        <w:t xml:space="preserve"> </w:t>
      </w:r>
      <w:r w:rsidR="00205E8D" w:rsidRPr="00205E8D">
        <w:rPr>
          <w:bCs/>
          <w:szCs w:val="24"/>
        </w:rPr>
        <w:t xml:space="preserve">Kliimaministeerium, Keskkonnaamet, </w:t>
      </w:r>
      <w:commentRangeStart w:id="32"/>
      <w:r w:rsidR="00205E8D" w:rsidRPr="00205E8D">
        <w:rPr>
          <w:bCs/>
          <w:szCs w:val="24"/>
        </w:rPr>
        <w:t>kohaliku omavalitsuse üksused</w:t>
      </w:r>
      <w:commentRangeEnd w:id="32"/>
      <w:r w:rsidR="003646CB">
        <w:rPr>
          <w:rStyle w:val="Kommentaariviide"/>
        </w:rPr>
        <w:commentReference w:id="32"/>
      </w:r>
      <w:r w:rsidR="00205E8D" w:rsidRPr="00205E8D">
        <w:rPr>
          <w:bCs/>
          <w:szCs w:val="24"/>
        </w:rPr>
        <w:t xml:space="preserve">, </w:t>
      </w:r>
      <w:commentRangeStart w:id="33"/>
      <w:r w:rsidR="00205E8D" w:rsidRPr="00205E8D">
        <w:rPr>
          <w:bCs/>
          <w:szCs w:val="24"/>
        </w:rPr>
        <w:t>vee-ettevõtted</w:t>
      </w:r>
      <w:r w:rsidR="00745DF5">
        <w:rPr>
          <w:bCs/>
          <w:szCs w:val="24"/>
        </w:rPr>
        <w:t>.</w:t>
      </w:r>
      <w:commentRangeEnd w:id="33"/>
      <w:r w:rsidR="003646CB">
        <w:rPr>
          <w:rStyle w:val="Kommentaariviide"/>
        </w:rPr>
        <w:commentReference w:id="33"/>
      </w:r>
    </w:p>
    <w:p w14:paraId="2756353E" w14:textId="77777777" w:rsidR="005D68D8" w:rsidRDefault="005D68D8" w:rsidP="00766811">
      <w:pPr>
        <w:spacing w:line="240" w:lineRule="auto"/>
        <w:ind w:left="0" w:right="0" w:firstLine="0"/>
        <w:rPr>
          <w:szCs w:val="24"/>
        </w:rPr>
      </w:pPr>
    </w:p>
    <w:p w14:paraId="231E857F" w14:textId="108C39D6" w:rsidR="00205E8D" w:rsidRDefault="00205E8D" w:rsidP="00766811">
      <w:pPr>
        <w:spacing w:line="240" w:lineRule="auto"/>
        <w:ind w:left="0" w:right="0" w:firstLine="0"/>
        <w:rPr>
          <w:szCs w:val="24"/>
        </w:rPr>
      </w:pPr>
      <w:r w:rsidRPr="00205E8D">
        <w:rPr>
          <w:szCs w:val="24"/>
        </w:rPr>
        <w:t xml:space="preserve">Eestis on määratud 56 reoveekogumisala, mille reostuskoormus on üle 2000 </w:t>
      </w:r>
      <w:proofErr w:type="spellStart"/>
      <w:r w:rsidRPr="00205E8D">
        <w:rPr>
          <w:szCs w:val="24"/>
        </w:rPr>
        <w:t>inimekvivalendi</w:t>
      </w:r>
      <w:proofErr w:type="spellEnd"/>
      <w:r w:rsidRPr="00205E8D">
        <w:rPr>
          <w:szCs w:val="24"/>
        </w:rPr>
        <w:t xml:space="preserve"> (</w:t>
      </w:r>
      <w:proofErr w:type="spellStart"/>
      <w:r w:rsidRPr="00205E8D">
        <w:rPr>
          <w:szCs w:val="24"/>
        </w:rPr>
        <w:t>ie</w:t>
      </w:r>
      <w:proofErr w:type="spellEnd"/>
      <w:r w:rsidRPr="00205E8D">
        <w:rPr>
          <w:szCs w:val="24"/>
        </w:rPr>
        <w:t>)</w:t>
      </w:r>
      <w:r w:rsidR="00745DF5">
        <w:rPr>
          <w:szCs w:val="24"/>
        </w:rPr>
        <w:t>,</w:t>
      </w:r>
      <w:r w:rsidRPr="00205E8D">
        <w:rPr>
          <w:szCs w:val="24"/>
        </w:rPr>
        <w:t xml:space="preserve"> ja 474 reoveekogumisala, mille reostuskoormus on alla 2000 </w:t>
      </w:r>
      <w:proofErr w:type="spellStart"/>
      <w:r w:rsidRPr="00205E8D">
        <w:rPr>
          <w:szCs w:val="24"/>
        </w:rPr>
        <w:t>ie</w:t>
      </w:r>
      <w:proofErr w:type="spellEnd"/>
      <w:r w:rsidRPr="00205E8D">
        <w:rPr>
          <w:szCs w:val="24"/>
        </w:rPr>
        <w:t>.</w:t>
      </w:r>
    </w:p>
    <w:p w14:paraId="02C56701" w14:textId="77777777" w:rsidR="00205E8D" w:rsidRPr="004D35F3" w:rsidRDefault="00205E8D" w:rsidP="00766811">
      <w:pPr>
        <w:spacing w:line="240" w:lineRule="auto"/>
        <w:ind w:left="0" w:right="0" w:firstLine="0"/>
        <w:rPr>
          <w:szCs w:val="24"/>
        </w:rPr>
      </w:pPr>
    </w:p>
    <w:p w14:paraId="4E0C556E" w14:textId="333B8CC2" w:rsidR="005D68D8" w:rsidRPr="004D35F3" w:rsidRDefault="005D68D8" w:rsidP="00766811">
      <w:pPr>
        <w:spacing w:line="240" w:lineRule="auto"/>
        <w:ind w:left="0" w:right="0" w:firstLine="0"/>
        <w:rPr>
          <w:szCs w:val="24"/>
        </w:rPr>
      </w:pPr>
      <w:r w:rsidRPr="004D35F3">
        <w:rPr>
          <w:b/>
          <w:szCs w:val="24"/>
        </w:rPr>
        <w:t>Mõju looduskeskkonnale</w:t>
      </w:r>
      <w:r w:rsidR="00D72DFD" w:rsidRPr="004D35F3">
        <w:rPr>
          <w:b/>
          <w:szCs w:val="24"/>
        </w:rPr>
        <w:t>, sh veekogudele</w:t>
      </w:r>
      <w:r w:rsidRPr="004D35F3">
        <w:rPr>
          <w:b/>
          <w:szCs w:val="24"/>
        </w:rPr>
        <w:t>:</w:t>
      </w:r>
      <w:r w:rsidRPr="004D35F3">
        <w:rPr>
          <w:szCs w:val="24"/>
        </w:rPr>
        <w:t xml:space="preserve"> väheoluline </w:t>
      </w:r>
      <w:r w:rsidR="00205E8D">
        <w:rPr>
          <w:szCs w:val="24"/>
        </w:rPr>
        <w:t>m</w:t>
      </w:r>
      <w:r w:rsidR="00214E99" w:rsidRPr="004D35F3">
        <w:rPr>
          <w:szCs w:val="24"/>
        </w:rPr>
        <w:t xml:space="preserve">õju. </w:t>
      </w:r>
      <w:r w:rsidR="00205E8D">
        <w:rPr>
          <w:szCs w:val="24"/>
        </w:rPr>
        <w:t>Reoveekogumisala määramise kriteeriumeid ei muudeta, seega mõju keskkonnale puudub.</w:t>
      </w:r>
    </w:p>
    <w:p w14:paraId="3D7C9D78" w14:textId="77777777" w:rsidR="00214E99" w:rsidRPr="004D35F3" w:rsidRDefault="00214E99" w:rsidP="00766811">
      <w:pPr>
        <w:spacing w:line="240" w:lineRule="auto"/>
        <w:ind w:left="0" w:right="0" w:firstLine="0"/>
        <w:rPr>
          <w:szCs w:val="24"/>
        </w:rPr>
      </w:pPr>
    </w:p>
    <w:p w14:paraId="577A914B" w14:textId="18A0A11F" w:rsidR="004678DD" w:rsidRPr="004D35F3" w:rsidRDefault="005D68D8" w:rsidP="00766811">
      <w:pPr>
        <w:spacing w:line="240" w:lineRule="auto"/>
        <w:ind w:left="0" w:right="0" w:firstLine="0"/>
        <w:rPr>
          <w:szCs w:val="24"/>
        </w:rPr>
      </w:pPr>
      <w:commentRangeStart w:id="34"/>
      <w:r w:rsidRPr="004D35F3">
        <w:rPr>
          <w:b/>
          <w:szCs w:val="24"/>
        </w:rPr>
        <w:t xml:space="preserve">Mõju </w:t>
      </w:r>
      <w:r w:rsidR="00205E8D">
        <w:rPr>
          <w:b/>
          <w:szCs w:val="24"/>
        </w:rPr>
        <w:t>vee-</w:t>
      </w:r>
      <w:r w:rsidRPr="004D35F3">
        <w:rPr>
          <w:b/>
          <w:szCs w:val="24"/>
        </w:rPr>
        <w:t>ettevõtjate tegevusele</w:t>
      </w:r>
      <w:r w:rsidR="00AF608B" w:rsidRPr="004D35F3">
        <w:rPr>
          <w:szCs w:val="24"/>
        </w:rPr>
        <w:t>: väheoluline mõju.</w:t>
      </w:r>
      <w:commentRangeEnd w:id="34"/>
      <w:r w:rsidR="003646CB">
        <w:rPr>
          <w:rStyle w:val="Kommentaariviide"/>
        </w:rPr>
        <w:commentReference w:id="34"/>
      </w:r>
    </w:p>
    <w:p w14:paraId="5A42F818" w14:textId="77777777" w:rsidR="00C43E8C" w:rsidRPr="004D35F3" w:rsidRDefault="00C43E8C" w:rsidP="00766811">
      <w:pPr>
        <w:spacing w:line="240" w:lineRule="auto"/>
        <w:ind w:left="0" w:right="0" w:firstLine="0"/>
        <w:rPr>
          <w:szCs w:val="24"/>
        </w:rPr>
      </w:pPr>
    </w:p>
    <w:p w14:paraId="3F712123" w14:textId="7C681122" w:rsidR="005D68D8" w:rsidRPr="004D35F3" w:rsidRDefault="005D68D8" w:rsidP="00766811">
      <w:pPr>
        <w:spacing w:line="240" w:lineRule="auto"/>
        <w:ind w:left="0" w:right="0" w:firstLine="0"/>
        <w:rPr>
          <w:szCs w:val="24"/>
        </w:rPr>
      </w:pPr>
      <w:r w:rsidRPr="004D35F3">
        <w:rPr>
          <w:b/>
          <w:szCs w:val="24"/>
        </w:rPr>
        <w:t>Mõju töökoormusele:</w:t>
      </w:r>
      <w:r w:rsidRPr="004D35F3">
        <w:rPr>
          <w:szCs w:val="24"/>
        </w:rPr>
        <w:t xml:space="preserve"> </w:t>
      </w:r>
      <w:r w:rsidR="00507B0E">
        <w:rPr>
          <w:szCs w:val="24"/>
        </w:rPr>
        <w:t xml:space="preserve">Kliimaministeeriumi töökoormus väheneb. </w:t>
      </w:r>
      <w:r w:rsidRPr="004D35F3">
        <w:rPr>
          <w:szCs w:val="24"/>
        </w:rPr>
        <w:t xml:space="preserve">Keskkonnaameti töökoormus </w:t>
      </w:r>
      <w:r w:rsidR="00AF608B" w:rsidRPr="004D35F3">
        <w:rPr>
          <w:szCs w:val="24"/>
        </w:rPr>
        <w:t>kasvab mõnevõrra vajaduse</w:t>
      </w:r>
      <w:r w:rsidR="00745DF5">
        <w:rPr>
          <w:szCs w:val="24"/>
        </w:rPr>
        <w:t xml:space="preserve"> tõttu</w:t>
      </w:r>
      <w:r w:rsidR="00AF608B" w:rsidRPr="004D35F3">
        <w:rPr>
          <w:szCs w:val="24"/>
        </w:rPr>
        <w:t xml:space="preserve"> menetleda</w:t>
      </w:r>
      <w:r w:rsidR="00507B0E">
        <w:rPr>
          <w:szCs w:val="24"/>
        </w:rPr>
        <w:t xml:space="preserve"> reoveekogumisalade määramise või muutmise taotlusi. Kuna kehtiva </w:t>
      </w:r>
      <w:r w:rsidR="00766811">
        <w:rPr>
          <w:szCs w:val="24"/>
        </w:rPr>
        <w:t>korra</w:t>
      </w:r>
      <w:r w:rsidR="00507B0E">
        <w:rPr>
          <w:szCs w:val="24"/>
        </w:rPr>
        <w:t xml:space="preserve"> kohaselt on Keskkonnaamet analüüsinud </w:t>
      </w:r>
      <w:r w:rsidR="005C3410">
        <w:rPr>
          <w:szCs w:val="24"/>
        </w:rPr>
        <w:t xml:space="preserve">reoveekogumisala määramise või muutmise taotlusi </w:t>
      </w:r>
      <w:r w:rsidR="00507B0E">
        <w:rPr>
          <w:szCs w:val="24"/>
        </w:rPr>
        <w:t>ja and</w:t>
      </w:r>
      <w:r w:rsidR="005C3410">
        <w:rPr>
          <w:szCs w:val="24"/>
        </w:rPr>
        <w:t>n</w:t>
      </w:r>
      <w:r w:rsidR="00507B0E">
        <w:rPr>
          <w:szCs w:val="24"/>
        </w:rPr>
        <w:t xml:space="preserve">ud arvamusi </w:t>
      </w:r>
      <w:r w:rsidR="005C3410">
        <w:rPr>
          <w:szCs w:val="24"/>
        </w:rPr>
        <w:t>nende kohta</w:t>
      </w:r>
      <w:r w:rsidR="00BD44F4" w:rsidRPr="004D35F3">
        <w:rPr>
          <w:szCs w:val="24"/>
        </w:rPr>
        <w:t xml:space="preserve">, ei ole </w:t>
      </w:r>
      <w:r w:rsidR="005C3410" w:rsidRPr="004D35F3">
        <w:rPr>
          <w:szCs w:val="24"/>
        </w:rPr>
        <w:t xml:space="preserve">seega </w:t>
      </w:r>
      <w:r w:rsidR="00BD44F4" w:rsidRPr="004D35F3">
        <w:rPr>
          <w:szCs w:val="24"/>
        </w:rPr>
        <w:t>lisanduv töökoormus eeldatavalt suur</w:t>
      </w:r>
      <w:r w:rsidR="00356918" w:rsidRPr="004D35F3">
        <w:rPr>
          <w:szCs w:val="24"/>
        </w:rPr>
        <w:t xml:space="preserve"> </w:t>
      </w:r>
      <w:r w:rsidR="005C3410">
        <w:rPr>
          <w:szCs w:val="24"/>
        </w:rPr>
        <w:t>ega</w:t>
      </w:r>
      <w:r w:rsidR="00356918" w:rsidRPr="004D35F3">
        <w:rPr>
          <w:szCs w:val="24"/>
        </w:rPr>
        <w:t xml:space="preserve"> </w:t>
      </w:r>
      <w:r w:rsidR="005C3410">
        <w:rPr>
          <w:szCs w:val="24"/>
        </w:rPr>
        <w:t>nõua uute</w:t>
      </w:r>
      <w:r w:rsidR="00356918" w:rsidRPr="004D35F3">
        <w:rPr>
          <w:szCs w:val="24"/>
        </w:rPr>
        <w:t xml:space="preserve"> töökohtade loomis</w:t>
      </w:r>
      <w:r w:rsidR="005C3410">
        <w:rPr>
          <w:szCs w:val="24"/>
        </w:rPr>
        <w:t>t.</w:t>
      </w:r>
      <w:r w:rsidR="00507B0E">
        <w:rPr>
          <w:szCs w:val="24"/>
        </w:rPr>
        <w:t xml:space="preserve"> </w:t>
      </w:r>
      <w:r w:rsidR="001B6E80">
        <w:rPr>
          <w:szCs w:val="24"/>
        </w:rPr>
        <w:t>Kliimaministeeriumi praktika kohaselt kulub ü</w:t>
      </w:r>
      <w:r w:rsidR="00507B0E">
        <w:rPr>
          <w:szCs w:val="24"/>
        </w:rPr>
        <w:t>he taotluse läbivaatami</w:t>
      </w:r>
      <w:r w:rsidR="005C3410">
        <w:rPr>
          <w:szCs w:val="24"/>
        </w:rPr>
        <w:t>seks</w:t>
      </w:r>
      <w:r w:rsidR="00507B0E">
        <w:rPr>
          <w:szCs w:val="24"/>
        </w:rPr>
        <w:t xml:space="preserve"> ja analüüsimi</w:t>
      </w:r>
      <w:r w:rsidR="005C3410">
        <w:rPr>
          <w:szCs w:val="24"/>
        </w:rPr>
        <w:t xml:space="preserve">seks </w:t>
      </w:r>
      <w:r w:rsidR="001B6E80">
        <w:rPr>
          <w:szCs w:val="24"/>
        </w:rPr>
        <w:t xml:space="preserve">ligikaudu </w:t>
      </w:r>
      <w:r w:rsidR="00507B0E">
        <w:rPr>
          <w:szCs w:val="24"/>
        </w:rPr>
        <w:t xml:space="preserve">5-6 töötundi. Viimastel aastatel on ministeeriumile esitatud </w:t>
      </w:r>
      <w:r w:rsidR="00766811">
        <w:rPr>
          <w:szCs w:val="24"/>
        </w:rPr>
        <w:t xml:space="preserve">kümmekond </w:t>
      </w:r>
      <w:r w:rsidR="00507B0E">
        <w:rPr>
          <w:szCs w:val="24"/>
        </w:rPr>
        <w:t>reoveekogumisala moodustamise või muutmise taotlust aastas.</w:t>
      </w:r>
    </w:p>
    <w:p w14:paraId="715B56BD" w14:textId="77777777" w:rsidR="00A138EE" w:rsidRPr="004D35F3" w:rsidRDefault="00A138EE" w:rsidP="00766811">
      <w:pPr>
        <w:tabs>
          <w:tab w:val="left" w:pos="1694"/>
        </w:tabs>
        <w:spacing w:line="240" w:lineRule="auto"/>
        <w:ind w:left="0" w:right="0" w:firstLine="0"/>
        <w:rPr>
          <w:szCs w:val="24"/>
        </w:rPr>
      </w:pPr>
    </w:p>
    <w:p w14:paraId="42297A4C" w14:textId="7416E343" w:rsidR="00507B0E" w:rsidRPr="00EB7075" w:rsidRDefault="00507B0E" w:rsidP="00766811">
      <w:pPr>
        <w:spacing w:line="240" w:lineRule="auto"/>
        <w:ind w:left="0" w:right="0" w:firstLine="0"/>
        <w:rPr>
          <w:bCs/>
          <w:szCs w:val="24"/>
        </w:rPr>
      </w:pPr>
      <w:bookmarkStart w:id="35" w:name="_Hlk150504075"/>
      <w:r w:rsidRPr="004D35F3">
        <w:rPr>
          <w:b/>
          <w:szCs w:val="24"/>
        </w:rPr>
        <w:t>6.</w:t>
      </w:r>
      <w:r w:rsidR="006917A9">
        <w:rPr>
          <w:b/>
          <w:szCs w:val="24"/>
        </w:rPr>
        <w:t>4</w:t>
      </w:r>
      <w:r w:rsidRPr="004D35F3">
        <w:rPr>
          <w:b/>
          <w:szCs w:val="24"/>
        </w:rPr>
        <w:t xml:space="preserve">. Kavandatav muudatus: </w:t>
      </w:r>
      <w:r>
        <w:rPr>
          <w:bCs/>
          <w:szCs w:val="24"/>
        </w:rPr>
        <w:t>veeproovivõtjate atesteerimisega seotud muudatus</w:t>
      </w:r>
      <w:r w:rsidR="00DF780E">
        <w:rPr>
          <w:bCs/>
          <w:szCs w:val="24"/>
        </w:rPr>
        <w:t>, mille kohaselt võib atesteerimise halduslepinguga üle anda akrediteeritud katselaborile.</w:t>
      </w:r>
    </w:p>
    <w:p w14:paraId="4E23B46E" w14:textId="77777777" w:rsidR="00514F50" w:rsidRDefault="00514F50" w:rsidP="00766811">
      <w:pPr>
        <w:spacing w:line="240" w:lineRule="auto"/>
        <w:ind w:left="0" w:right="0" w:firstLine="0"/>
        <w:rPr>
          <w:b/>
          <w:szCs w:val="24"/>
        </w:rPr>
      </w:pPr>
    </w:p>
    <w:p w14:paraId="215E1A51" w14:textId="00EDF59D" w:rsidR="00507B0E" w:rsidRPr="00205E8D" w:rsidRDefault="00507B0E" w:rsidP="00766811">
      <w:pPr>
        <w:spacing w:line="240" w:lineRule="auto"/>
        <w:ind w:left="0" w:right="0" w:firstLine="0"/>
        <w:rPr>
          <w:bCs/>
          <w:szCs w:val="24"/>
        </w:rPr>
      </w:pPr>
      <w:r w:rsidRPr="004D35F3">
        <w:rPr>
          <w:b/>
          <w:szCs w:val="24"/>
        </w:rPr>
        <w:t xml:space="preserve">Sihtrühm: </w:t>
      </w:r>
      <w:r w:rsidRPr="00205E8D">
        <w:rPr>
          <w:bCs/>
          <w:szCs w:val="24"/>
        </w:rPr>
        <w:t xml:space="preserve">Kliimaministeerium, </w:t>
      </w:r>
      <w:r>
        <w:rPr>
          <w:bCs/>
          <w:szCs w:val="24"/>
        </w:rPr>
        <w:t>Terviseamet, katselabor</w:t>
      </w:r>
      <w:r w:rsidR="00CB7CA3">
        <w:rPr>
          <w:bCs/>
          <w:szCs w:val="24"/>
        </w:rPr>
        <w:t>.</w:t>
      </w:r>
    </w:p>
    <w:p w14:paraId="240D6ECA" w14:textId="77777777" w:rsidR="00507B0E" w:rsidRPr="004D35F3" w:rsidRDefault="00507B0E" w:rsidP="00766811">
      <w:pPr>
        <w:spacing w:line="240" w:lineRule="auto"/>
        <w:ind w:left="0" w:right="0" w:firstLine="0"/>
        <w:rPr>
          <w:szCs w:val="24"/>
        </w:rPr>
      </w:pPr>
    </w:p>
    <w:p w14:paraId="325FF12F" w14:textId="29990E64" w:rsidR="00507B0E" w:rsidRPr="004D35F3" w:rsidRDefault="00507B0E" w:rsidP="00766811">
      <w:pPr>
        <w:spacing w:line="240" w:lineRule="auto"/>
        <w:ind w:left="0" w:right="0" w:firstLine="0"/>
        <w:rPr>
          <w:szCs w:val="24"/>
        </w:rPr>
      </w:pPr>
      <w:r w:rsidRPr="004D35F3">
        <w:rPr>
          <w:b/>
          <w:szCs w:val="24"/>
        </w:rPr>
        <w:t>Mõju looduskeskkonnale, sh veekogudele:</w:t>
      </w:r>
      <w:r w:rsidRPr="004D35F3">
        <w:rPr>
          <w:szCs w:val="24"/>
        </w:rPr>
        <w:t xml:space="preserve"> väheoluline </w:t>
      </w:r>
      <w:r>
        <w:rPr>
          <w:szCs w:val="24"/>
        </w:rPr>
        <w:t>m</w:t>
      </w:r>
      <w:r w:rsidRPr="004D35F3">
        <w:rPr>
          <w:szCs w:val="24"/>
        </w:rPr>
        <w:t xml:space="preserve">õju. </w:t>
      </w:r>
      <w:r>
        <w:rPr>
          <w:szCs w:val="24"/>
        </w:rPr>
        <w:t>Veeproovivõtjatele esitatavaid nõudeid ei muudeta ja atesteerimise nõudeid ei muudeta.</w:t>
      </w:r>
    </w:p>
    <w:p w14:paraId="5A3A7C2E" w14:textId="77777777" w:rsidR="00507B0E" w:rsidRPr="004D35F3" w:rsidRDefault="00507B0E" w:rsidP="00766811">
      <w:pPr>
        <w:spacing w:line="240" w:lineRule="auto"/>
        <w:ind w:left="0" w:right="0" w:firstLine="0"/>
        <w:rPr>
          <w:szCs w:val="24"/>
        </w:rPr>
      </w:pPr>
    </w:p>
    <w:p w14:paraId="1506F1EE" w14:textId="1A9F862B" w:rsidR="00507B0E" w:rsidRDefault="00507B0E" w:rsidP="00766811">
      <w:pPr>
        <w:pStyle w:val="Pealkiri2"/>
        <w:spacing w:after="14" w:line="240" w:lineRule="auto"/>
        <w:ind w:left="0" w:right="0" w:firstLine="0"/>
        <w:jc w:val="both"/>
        <w:rPr>
          <w:b/>
          <w:szCs w:val="24"/>
        </w:rPr>
      </w:pPr>
      <w:r w:rsidRPr="004D35F3">
        <w:rPr>
          <w:b/>
          <w:szCs w:val="24"/>
        </w:rPr>
        <w:lastRenderedPageBreak/>
        <w:t>Mõju töökoormusele:</w:t>
      </w:r>
      <w:bookmarkEnd w:id="35"/>
      <w:r w:rsidRPr="004D35F3">
        <w:rPr>
          <w:szCs w:val="24"/>
        </w:rPr>
        <w:t xml:space="preserve"> </w:t>
      </w:r>
      <w:r>
        <w:rPr>
          <w:szCs w:val="24"/>
        </w:rPr>
        <w:t>K</w:t>
      </w:r>
      <w:r w:rsidR="00D36A5A">
        <w:rPr>
          <w:szCs w:val="24"/>
        </w:rPr>
        <w:t>liimaministeeriumi töökoormus väheneb.</w:t>
      </w:r>
      <w:r w:rsidR="006917A9">
        <w:rPr>
          <w:szCs w:val="24"/>
        </w:rPr>
        <w:t xml:space="preserve"> </w:t>
      </w:r>
      <w:r w:rsidR="005467B6">
        <w:rPr>
          <w:szCs w:val="24"/>
        </w:rPr>
        <w:t>Katselabori</w:t>
      </w:r>
      <w:r w:rsidR="006917A9">
        <w:rPr>
          <w:szCs w:val="24"/>
        </w:rPr>
        <w:t>, kellega sõlmitakse halduskoostööleping</w:t>
      </w:r>
      <w:r w:rsidR="005D624A">
        <w:rPr>
          <w:szCs w:val="24"/>
        </w:rPr>
        <w:t xml:space="preserve"> atesteerimise läbiviimseks</w:t>
      </w:r>
      <w:r w:rsidR="006917A9">
        <w:rPr>
          <w:szCs w:val="24"/>
        </w:rPr>
        <w:t xml:space="preserve">, </w:t>
      </w:r>
      <w:commentRangeStart w:id="36"/>
      <w:r w:rsidR="006917A9">
        <w:rPr>
          <w:szCs w:val="24"/>
        </w:rPr>
        <w:t>töökoormus suureneb</w:t>
      </w:r>
      <w:commentRangeEnd w:id="36"/>
      <w:r w:rsidR="003646CB">
        <w:rPr>
          <w:rStyle w:val="Kommentaariviide"/>
        </w:rPr>
        <w:commentReference w:id="36"/>
      </w:r>
      <w:r w:rsidR="006917A9">
        <w:rPr>
          <w:szCs w:val="24"/>
        </w:rPr>
        <w:t xml:space="preserve">. </w:t>
      </w:r>
      <w:r w:rsidR="00A30F68">
        <w:rPr>
          <w:szCs w:val="24"/>
        </w:rPr>
        <w:t>Terviseameti töökoormus ei muutu</w:t>
      </w:r>
      <w:r w:rsidR="005467B6">
        <w:rPr>
          <w:szCs w:val="24"/>
        </w:rPr>
        <w:t>, kuna joogiveeproovivõtjate atesteerimise regulatsioon ei muutu</w:t>
      </w:r>
      <w:r w:rsidR="00A30F68">
        <w:rPr>
          <w:szCs w:val="24"/>
        </w:rPr>
        <w:t>.</w:t>
      </w:r>
    </w:p>
    <w:p w14:paraId="1AD6EC07" w14:textId="0BDA7860" w:rsidR="00507B0E" w:rsidRDefault="00507B0E" w:rsidP="00766811">
      <w:pPr>
        <w:pStyle w:val="Pealkiri2"/>
        <w:spacing w:after="14" w:line="240" w:lineRule="auto"/>
        <w:ind w:left="0" w:right="0" w:firstLine="0"/>
        <w:jc w:val="both"/>
        <w:rPr>
          <w:b/>
          <w:szCs w:val="24"/>
        </w:rPr>
      </w:pPr>
    </w:p>
    <w:p w14:paraId="7DA129ED" w14:textId="5065285E" w:rsidR="006917A9" w:rsidRPr="00EB7075" w:rsidRDefault="006917A9" w:rsidP="006917A9">
      <w:pPr>
        <w:spacing w:line="240" w:lineRule="auto"/>
        <w:ind w:left="0" w:right="0" w:firstLine="0"/>
        <w:rPr>
          <w:bCs/>
          <w:szCs w:val="24"/>
        </w:rPr>
      </w:pPr>
      <w:bookmarkStart w:id="37" w:name="_Hlk150506213"/>
      <w:r w:rsidRPr="004D35F3">
        <w:rPr>
          <w:b/>
          <w:szCs w:val="24"/>
        </w:rPr>
        <w:t>6.</w:t>
      </w:r>
      <w:r w:rsidR="00554C51">
        <w:rPr>
          <w:b/>
          <w:szCs w:val="24"/>
        </w:rPr>
        <w:t>5</w:t>
      </w:r>
      <w:r w:rsidRPr="004D35F3">
        <w:rPr>
          <w:b/>
          <w:szCs w:val="24"/>
        </w:rPr>
        <w:t xml:space="preserve">. Kavandatav muudatus: </w:t>
      </w:r>
      <w:r>
        <w:rPr>
          <w:bCs/>
          <w:szCs w:val="24"/>
        </w:rPr>
        <w:t xml:space="preserve">veeproovivõtjate atesteerimisega seotud muudatus, mille kohaselt </w:t>
      </w:r>
      <w:r w:rsidR="005D624A">
        <w:rPr>
          <w:bCs/>
          <w:szCs w:val="24"/>
        </w:rPr>
        <w:t>akrediteeritud katselabori töötaja ei pea olema proovivõtmises atesteeritud</w:t>
      </w:r>
      <w:r>
        <w:rPr>
          <w:bCs/>
          <w:szCs w:val="24"/>
        </w:rPr>
        <w:t>.</w:t>
      </w:r>
    </w:p>
    <w:p w14:paraId="2AD262B5" w14:textId="77777777" w:rsidR="006917A9" w:rsidRDefault="006917A9" w:rsidP="006917A9">
      <w:pPr>
        <w:spacing w:line="240" w:lineRule="auto"/>
        <w:ind w:left="0" w:right="0" w:firstLine="0"/>
        <w:rPr>
          <w:b/>
          <w:szCs w:val="24"/>
        </w:rPr>
      </w:pPr>
    </w:p>
    <w:p w14:paraId="64218C19" w14:textId="6515D2CF" w:rsidR="006917A9" w:rsidRPr="00205E8D" w:rsidRDefault="006917A9" w:rsidP="006917A9">
      <w:pPr>
        <w:spacing w:line="240" w:lineRule="auto"/>
        <w:ind w:left="0" w:right="0" w:firstLine="0"/>
        <w:rPr>
          <w:bCs/>
          <w:szCs w:val="24"/>
        </w:rPr>
      </w:pPr>
      <w:r w:rsidRPr="004D35F3">
        <w:rPr>
          <w:b/>
          <w:szCs w:val="24"/>
        </w:rPr>
        <w:t xml:space="preserve">Sihtrühm: </w:t>
      </w:r>
      <w:commentRangeStart w:id="38"/>
      <w:r w:rsidR="005467B6" w:rsidRPr="005467B6">
        <w:rPr>
          <w:bCs/>
          <w:szCs w:val="24"/>
        </w:rPr>
        <w:t xml:space="preserve">akrediteeritud </w:t>
      </w:r>
      <w:r w:rsidRPr="005467B6">
        <w:rPr>
          <w:bCs/>
          <w:szCs w:val="24"/>
        </w:rPr>
        <w:t>katselaborid</w:t>
      </w:r>
      <w:r w:rsidR="00D64B57">
        <w:rPr>
          <w:bCs/>
          <w:szCs w:val="24"/>
        </w:rPr>
        <w:t xml:space="preserve"> </w:t>
      </w:r>
      <w:commentRangeEnd w:id="38"/>
      <w:r w:rsidR="003646CB">
        <w:rPr>
          <w:rStyle w:val="Kommentaariviide"/>
        </w:rPr>
        <w:commentReference w:id="38"/>
      </w:r>
      <w:r w:rsidR="00D64B57">
        <w:rPr>
          <w:bCs/>
          <w:szCs w:val="24"/>
        </w:rPr>
        <w:t>ja atesteeriv katselabor</w:t>
      </w:r>
    </w:p>
    <w:p w14:paraId="76088CD2" w14:textId="77777777" w:rsidR="006917A9" w:rsidRPr="004D35F3" w:rsidRDefault="006917A9" w:rsidP="006917A9">
      <w:pPr>
        <w:spacing w:line="240" w:lineRule="auto"/>
        <w:ind w:left="0" w:right="0" w:firstLine="0"/>
        <w:rPr>
          <w:szCs w:val="24"/>
        </w:rPr>
      </w:pPr>
    </w:p>
    <w:p w14:paraId="410F4A27" w14:textId="3C3F3E96" w:rsidR="006917A9" w:rsidRPr="004D35F3" w:rsidRDefault="006917A9" w:rsidP="006917A9">
      <w:pPr>
        <w:spacing w:line="240" w:lineRule="auto"/>
        <w:ind w:left="0" w:right="0" w:firstLine="0"/>
        <w:rPr>
          <w:szCs w:val="24"/>
        </w:rPr>
      </w:pPr>
      <w:r w:rsidRPr="004D35F3">
        <w:rPr>
          <w:b/>
          <w:szCs w:val="24"/>
        </w:rPr>
        <w:t xml:space="preserve">Mõju looduskeskkonnale, sh </w:t>
      </w:r>
      <w:r w:rsidR="005D624A">
        <w:rPr>
          <w:b/>
          <w:szCs w:val="24"/>
        </w:rPr>
        <w:t>pinna- ja põhjaveele</w:t>
      </w:r>
      <w:r w:rsidRPr="004D35F3">
        <w:rPr>
          <w:b/>
          <w:szCs w:val="24"/>
        </w:rPr>
        <w:t>:</w:t>
      </w:r>
      <w:r w:rsidRPr="004D35F3">
        <w:rPr>
          <w:szCs w:val="24"/>
        </w:rPr>
        <w:t xml:space="preserve"> väheoluline </w:t>
      </w:r>
      <w:r>
        <w:rPr>
          <w:szCs w:val="24"/>
        </w:rPr>
        <w:t>m</w:t>
      </w:r>
      <w:r w:rsidRPr="004D35F3">
        <w:rPr>
          <w:szCs w:val="24"/>
        </w:rPr>
        <w:t xml:space="preserve">õju. </w:t>
      </w:r>
      <w:r w:rsidR="005D624A">
        <w:rPr>
          <w:szCs w:val="24"/>
        </w:rPr>
        <w:t>Kuna akrediteeritud katselabori koosseisus peavad proovivõtjad olema teadlikud proovivõtunõuetest ja korrektselt rakendama neid, siis ei ole põhjust kahelda võetud proovide tulemustes ja seeläbi saada jätkuvalt adekvaatset infot pinna- ja põhjavee seisundi kohta.</w:t>
      </w:r>
    </w:p>
    <w:p w14:paraId="029C895F" w14:textId="77777777" w:rsidR="006917A9" w:rsidRPr="004D35F3" w:rsidRDefault="006917A9" w:rsidP="006917A9">
      <w:pPr>
        <w:spacing w:line="240" w:lineRule="auto"/>
        <w:ind w:left="0" w:right="0" w:firstLine="0"/>
        <w:rPr>
          <w:szCs w:val="24"/>
        </w:rPr>
      </w:pPr>
    </w:p>
    <w:p w14:paraId="4A4EB4C3" w14:textId="3F3A2726" w:rsidR="006917A9" w:rsidRPr="004D35F3" w:rsidRDefault="006917A9" w:rsidP="006917A9">
      <w:pPr>
        <w:spacing w:line="240" w:lineRule="auto"/>
        <w:ind w:left="0" w:right="0" w:firstLine="0"/>
        <w:rPr>
          <w:szCs w:val="24"/>
        </w:rPr>
      </w:pPr>
      <w:r w:rsidRPr="004D35F3">
        <w:rPr>
          <w:b/>
          <w:szCs w:val="24"/>
        </w:rPr>
        <w:t xml:space="preserve">Mõju </w:t>
      </w:r>
      <w:r>
        <w:rPr>
          <w:b/>
          <w:szCs w:val="24"/>
        </w:rPr>
        <w:t xml:space="preserve">katselaborite, </w:t>
      </w:r>
      <w:commentRangeStart w:id="39"/>
      <w:r>
        <w:rPr>
          <w:b/>
          <w:szCs w:val="24"/>
        </w:rPr>
        <w:t>vee-</w:t>
      </w:r>
      <w:r w:rsidRPr="004D35F3">
        <w:rPr>
          <w:b/>
          <w:szCs w:val="24"/>
        </w:rPr>
        <w:t>ettevõtjate</w:t>
      </w:r>
      <w:commentRangeEnd w:id="39"/>
      <w:r w:rsidR="007775E5">
        <w:rPr>
          <w:rStyle w:val="Kommentaariviide"/>
        </w:rPr>
        <w:commentReference w:id="39"/>
      </w:r>
      <w:r>
        <w:rPr>
          <w:b/>
          <w:szCs w:val="24"/>
        </w:rPr>
        <w:t>, veeproovivõtjate</w:t>
      </w:r>
      <w:r w:rsidRPr="004D35F3">
        <w:rPr>
          <w:b/>
          <w:szCs w:val="24"/>
        </w:rPr>
        <w:t xml:space="preserve"> tegevusele</w:t>
      </w:r>
      <w:r w:rsidRPr="004D35F3">
        <w:rPr>
          <w:szCs w:val="24"/>
        </w:rPr>
        <w:t xml:space="preserve">: </w:t>
      </w:r>
      <w:r w:rsidR="005467B6">
        <w:rPr>
          <w:szCs w:val="24"/>
        </w:rPr>
        <w:t>positiivne</w:t>
      </w:r>
      <w:r w:rsidRPr="004D35F3">
        <w:rPr>
          <w:szCs w:val="24"/>
        </w:rPr>
        <w:t xml:space="preserve"> mõju. </w:t>
      </w:r>
      <w:r w:rsidRPr="00D36A5A">
        <w:rPr>
          <w:szCs w:val="24"/>
        </w:rPr>
        <w:t xml:space="preserve">Ligikaudu 25% atesteeritud proovivõtjatest töötab </w:t>
      </w:r>
      <w:r>
        <w:rPr>
          <w:szCs w:val="24"/>
        </w:rPr>
        <w:t xml:space="preserve">praegu </w:t>
      </w:r>
      <w:r w:rsidRPr="00D36A5A">
        <w:rPr>
          <w:szCs w:val="24"/>
        </w:rPr>
        <w:t>akrediteeritud katselabori koosseisus.</w:t>
      </w:r>
      <w:r>
        <w:rPr>
          <w:szCs w:val="24"/>
        </w:rPr>
        <w:t xml:space="preserve"> </w:t>
      </w:r>
      <w:r w:rsidR="005467B6">
        <w:rPr>
          <w:szCs w:val="24"/>
        </w:rPr>
        <w:t>E</w:t>
      </w:r>
      <w:r>
        <w:rPr>
          <w:szCs w:val="24"/>
        </w:rPr>
        <w:t>daspidi ei ole neid töötajaid vaja atesteerida</w:t>
      </w:r>
      <w:r w:rsidR="005467B6">
        <w:rPr>
          <w:szCs w:val="24"/>
        </w:rPr>
        <w:t xml:space="preserve"> ja seega halduskoormus neile väheneb</w:t>
      </w:r>
      <w:r>
        <w:rPr>
          <w:szCs w:val="24"/>
        </w:rPr>
        <w:t xml:space="preserve">. </w:t>
      </w:r>
      <w:r w:rsidR="00D64B57">
        <w:rPr>
          <w:szCs w:val="24"/>
        </w:rPr>
        <w:t>Atesteeritud katselaborite töökoormus ei muutu. Atesteeriva katselabori töökoormus väheneb mõnevõrra.</w:t>
      </w:r>
    </w:p>
    <w:bookmarkEnd w:id="37"/>
    <w:p w14:paraId="48797FF9" w14:textId="77777777" w:rsidR="006917A9" w:rsidRPr="004D35F3" w:rsidRDefault="006917A9" w:rsidP="006917A9">
      <w:pPr>
        <w:spacing w:line="240" w:lineRule="auto"/>
        <w:ind w:left="0" w:right="0" w:firstLine="0"/>
        <w:rPr>
          <w:szCs w:val="24"/>
        </w:rPr>
      </w:pPr>
    </w:p>
    <w:p w14:paraId="0C111739" w14:textId="77777777" w:rsidR="006917A9" w:rsidRDefault="006917A9" w:rsidP="00241796">
      <w:pPr>
        <w:ind w:left="0" w:firstLine="0"/>
      </w:pPr>
    </w:p>
    <w:p w14:paraId="3302B4D5" w14:textId="2A99CEFE" w:rsidR="005D624A" w:rsidRPr="00EB7075" w:rsidRDefault="005D624A" w:rsidP="005D624A">
      <w:pPr>
        <w:spacing w:line="240" w:lineRule="auto"/>
        <w:ind w:left="0" w:right="0" w:firstLine="0"/>
        <w:rPr>
          <w:bCs/>
          <w:szCs w:val="24"/>
        </w:rPr>
      </w:pPr>
      <w:r w:rsidRPr="004D35F3">
        <w:rPr>
          <w:b/>
          <w:szCs w:val="24"/>
        </w:rPr>
        <w:t>6.</w:t>
      </w:r>
      <w:r w:rsidR="00554C51">
        <w:rPr>
          <w:b/>
          <w:szCs w:val="24"/>
        </w:rPr>
        <w:t>6</w:t>
      </w:r>
      <w:r w:rsidRPr="004D35F3">
        <w:rPr>
          <w:b/>
          <w:szCs w:val="24"/>
        </w:rPr>
        <w:t xml:space="preserve">. Kavandatav muudatus: </w:t>
      </w:r>
      <w:r>
        <w:rPr>
          <w:bCs/>
          <w:szCs w:val="24"/>
        </w:rPr>
        <w:t>veeproovivõtjate atesteerimisega seotud muudatus, mille kohaselt atesteeritav</w:t>
      </w:r>
      <w:r w:rsidR="00644156">
        <w:rPr>
          <w:bCs/>
          <w:szCs w:val="24"/>
        </w:rPr>
        <w:t xml:space="preserve"> isik</w:t>
      </w:r>
      <w:r>
        <w:rPr>
          <w:bCs/>
          <w:szCs w:val="24"/>
        </w:rPr>
        <w:t xml:space="preserve"> tasu</w:t>
      </w:r>
      <w:r w:rsidR="00004ABB">
        <w:rPr>
          <w:bCs/>
          <w:szCs w:val="24"/>
        </w:rPr>
        <w:t>b</w:t>
      </w:r>
      <w:r>
        <w:rPr>
          <w:bCs/>
          <w:szCs w:val="24"/>
        </w:rPr>
        <w:t xml:space="preserve"> atesteerimise läbiviimise</w:t>
      </w:r>
      <w:r w:rsidR="00004ABB">
        <w:rPr>
          <w:bCs/>
          <w:szCs w:val="24"/>
        </w:rPr>
        <w:t xml:space="preserve"> kulud</w:t>
      </w:r>
    </w:p>
    <w:p w14:paraId="09E01271" w14:textId="77777777" w:rsidR="005D624A" w:rsidRDefault="005D624A" w:rsidP="005D624A">
      <w:pPr>
        <w:spacing w:line="240" w:lineRule="auto"/>
        <w:ind w:left="0" w:right="0" w:firstLine="0"/>
        <w:rPr>
          <w:b/>
          <w:szCs w:val="24"/>
        </w:rPr>
      </w:pPr>
    </w:p>
    <w:p w14:paraId="74304254" w14:textId="5F011194" w:rsidR="005D624A" w:rsidRPr="00205E8D" w:rsidRDefault="005D624A" w:rsidP="005D624A">
      <w:pPr>
        <w:spacing w:line="240" w:lineRule="auto"/>
        <w:ind w:left="0" w:right="0" w:firstLine="0"/>
        <w:rPr>
          <w:bCs/>
          <w:szCs w:val="24"/>
        </w:rPr>
      </w:pPr>
      <w:r w:rsidRPr="004D35F3">
        <w:rPr>
          <w:b/>
          <w:szCs w:val="24"/>
        </w:rPr>
        <w:t xml:space="preserve">Sihtrühm: </w:t>
      </w:r>
      <w:commentRangeStart w:id="40"/>
      <w:r w:rsidR="00491021" w:rsidRPr="00491021">
        <w:rPr>
          <w:bCs/>
          <w:szCs w:val="24"/>
        </w:rPr>
        <w:t>mitteakrediteeritud</w:t>
      </w:r>
      <w:r w:rsidR="00491021">
        <w:rPr>
          <w:b/>
          <w:szCs w:val="24"/>
        </w:rPr>
        <w:t xml:space="preserve"> </w:t>
      </w:r>
      <w:r>
        <w:rPr>
          <w:bCs/>
          <w:szCs w:val="24"/>
        </w:rPr>
        <w:t>katselaborid ja ettevõtted, kelle töötajaid ja muud isikud, keda atesteeritakse.</w:t>
      </w:r>
      <w:commentRangeEnd w:id="40"/>
      <w:r w:rsidR="007775E5">
        <w:rPr>
          <w:rStyle w:val="Kommentaariviide"/>
        </w:rPr>
        <w:commentReference w:id="40"/>
      </w:r>
    </w:p>
    <w:p w14:paraId="7A6D8314" w14:textId="77777777" w:rsidR="005D624A" w:rsidRPr="004D35F3" w:rsidRDefault="005D624A" w:rsidP="005D624A">
      <w:pPr>
        <w:spacing w:line="240" w:lineRule="auto"/>
        <w:ind w:left="0" w:right="0" w:firstLine="0"/>
        <w:rPr>
          <w:szCs w:val="24"/>
        </w:rPr>
      </w:pPr>
    </w:p>
    <w:p w14:paraId="564A8C20" w14:textId="3EFC129C" w:rsidR="005D624A" w:rsidRPr="004D35F3" w:rsidRDefault="005D624A" w:rsidP="005D624A">
      <w:pPr>
        <w:spacing w:line="240" w:lineRule="auto"/>
        <w:ind w:left="0" w:right="0" w:firstLine="0"/>
        <w:rPr>
          <w:szCs w:val="24"/>
        </w:rPr>
      </w:pPr>
      <w:r w:rsidRPr="004D35F3">
        <w:rPr>
          <w:b/>
          <w:szCs w:val="24"/>
        </w:rPr>
        <w:t xml:space="preserve">Mõju looduskeskkonnale, sh </w:t>
      </w:r>
      <w:r>
        <w:rPr>
          <w:b/>
          <w:szCs w:val="24"/>
        </w:rPr>
        <w:t>pinna- ja põhjaveele</w:t>
      </w:r>
      <w:r w:rsidRPr="004D35F3">
        <w:rPr>
          <w:b/>
          <w:szCs w:val="24"/>
        </w:rPr>
        <w:t>:</w:t>
      </w:r>
      <w:r w:rsidRPr="004D35F3">
        <w:rPr>
          <w:szCs w:val="24"/>
        </w:rPr>
        <w:t xml:space="preserve"> </w:t>
      </w:r>
      <w:r w:rsidR="005467B6">
        <w:rPr>
          <w:szCs w:val="24"/>
        </w:rPr>
        <w:t>mõju puudub</w:t>
      </w:r>
    </w:p>
    <w:p w14:paraId="04EE9D31" w14:textId="77777777" w:rsidR="005D624A" w:rsidRPr="004D35F3" w:rsidRDefault="005D624A" w:rsidP="005D624A">
      <w:pPr>
        <w:spacing w:line="240" w:lineRule="auto"/>
        <w:ind w:left="0" w:right="0" w:firstLine="0"/>
        <w:rPr>
          <w:szCs w:val="24"/>
        </w:rPr>
      </w:pPr>
    </w:p>
    <w:p w14:paraId="5111140D" w14:textId="414A8AD6" w:rsidR="005D624A" w:rsidRPr="004D35F3" w:rsidRDefault="005D624A" w:rsidP="005D624A">
      <w:pPr>
        <w:spacing w:line="240" w:lineRule="auto"/>
        <w:ind w:left="0" w:right="0" w:firstLine="0"/>
        <w:rPr>
          <w:szCs w:val="24"/>
        </w:rPr>
      </w:pPr>
      <w:r w:rsidRPr="004D35F3">
        <w:rPr>
          <w:b/>
          <w:szCs w:val="24"/>
        </w:rPr>
        <w:t xml:space="preserve">Mõju </w:t>
      </w:r>
      <w:r>
        <w:rPr>
          <w:b/>
          <w:szCs w:val="24"/>
        </w:rPr>
        <w:t>katselaborite, vee-</w:t>
      </w:r>
      <w:r w:rsidRPr="004D35F3">
        <w:rPr>
          <w:b/>
          <w:szCs w:val="24"/>
        </w:rPr>
        <w:t>ettevõtjate</w:t>
      </w:r>
      <w:r>
        <w:rPr>
          <w:b/>
          <w:szCs w:val="24"/>
        </w:rPr>
        <w:t>, veeproovivõtjate</w:t>
      </w:r>
      <w:r w:rsidRPr="004D35F3">
        <w:rPr>
          <w:b/>
          <w:szCs w:val="24"/>
        </w:rPr>
        <w:t xml:space="preserve"> tegevusele</w:t>
      </w:r>
      <w:r w:rsidRPr="004D35F3">
        <w:rPr>
          <w:szCs w:val="24"/>
        </w:rPr>
        <w:t xml:space="preserve">: </w:t>
      </w:r>
      <w:r w:rsidR="00644156">
        <w:rPr>
          <w:szCs w:val="24"/>
        </w:rPr>
        <w:t>vähe</w:t>
      </w:r>
      <w:r w:rsidRPr="004D35F3">
        <w:rPr>
          <w:szCs w:val="24"/>
        </w:rPr>
        <w:t xml:space="preserve">oluline mõju. </w:t>
      </w:r>
      <w:r>
        <w:rPr>
          <w:szCs w:val="24"/>
        </w:rPr>
        <w:t>Atesteerimise tasuliseks muutmisega kaasneb</w:t>
      </w:r>
      <w:r w:rsidR="00644156">
        <w:rPr>
          <w:szCs w:val="24"/>
        </w:rPr>
        <w:t xml:space="preserve"> keskmine</w:t>
      </w:r>
      <w:r>
        <w:rPr>
          <w:szCs w:val="24"/>
        </w:rPr>
        <w:t xml:space="preserve"> rahaline kulu veeproovivõtjatele või ettevõtetele, kus nad töötavad</w:t>
      </w:r>
      <w:r w:rsidR="00644156">
        <w:rPr>
          <w:szCs w:val="24"/>
        </w:rPr>
        <w:t xml:space="preserve"> (</w:t>
      </w:r>
      <w:commentRangeStart w:id="41"/>
      <w:r w:rsidR="00644156">
        <w:rPr>
          <w:szCs w:val="24"/>
        </w:rPr>
        <w:t xml:space="preserve">72-300 eurot </w:t>
      </w:r>
      <w:commentRangeEnd w:id="41"/>
      <w:r w:rsidR="007775E5">
        <w:rPr>
          <w:rStyle w:val="Kommentaariviide"/>
        </w:rPr>
        <w:commentReference w:id="41"/>
      </w:r>
      <w:r w:rsidR="00644156">
        <w:rPr>
          <w:szCs w:val="24"/>
        </w:rPr>
        <w:t>ja</w:t>
      </w:r>
      <w:r w:rsidR="003A38F3">
        <w:rPr>
          <w:szCs w:val="24"/>
        </w:rPr>
        <w:t xml:space="preserve"> p</w:t>
      </w:r>
      <w:r w:rsidR="003A38F3" w:rsidRPr="003A38F3">
        <w:rPr>
          <w:szCs w:val="24"/>
        </w:rPr>
        <w:t xml:space="preserve">roovivõtjat atesteeritakse iga seitsme aasta </w:t>
      </w:r>
      <w:commentRangeStart w:id="42"/>
      <w:r w:rsidR="003A38F3" w:rsidRPr="003A38F3">
        <w:rPr>
          <w:szCs w:val="24"/>
        </w:rPr>
        <w:t>järel</w:t>
      </w:r>
      <w:commentRangeEnd w:id="42"/>
      <w:r w:rsidR="007775E5">
        <w:rPr>
          <w:rStyle w:val="Kommentaariviide"/>
        </w:rPr>
        <w:commentReference w:id="42"/>
      </w:r>
      <w:r w:rsidR="00644156">
        <w:rPr>
          <w:szCs w:val="24"/>
        </w:rPr>
        <w:t>).</w:t>
      </w:r>
    </w:p>
    <w:p w14:paraId="136C9C8A" w14:textId="77777777" w:rsidR="005D624A" w:rsidRPr="006917A9" w:rsidRDefault="005D624A" w:rsidP="003A38F3">
      <w:pPr>
        <w:ind w:left="0" w:firstLine="0"/>
      </w:pPr>
    </w:p>
    <w:p w14:paraId="5730EC7B" w14:textId="467BEA43" w:rsidR="00BE41D7" w:rsidRPr="004D35F3" w:rsidRDefault="004A5E38" w:rsidP="00766811">
      <w:pPr>
        <w:pStyle w:val="Pealkiri2"/>
        <w:spacing w:after="14" w:line="240" w:lineRule="auto"/>
        <w:ind w:left="0" w:right="0" w:firstLine="0"/>
        <w:jc w:val="both"/>
        <w:rPr>
          <w:b/>
          <w:szCs w:val="24"/>
        </w:rPr>
      </w:pPr>
      <w:r w:rsidRPr="004D35F3">
        <w:rPr>
          <w:b/>
          <w:szCs w:val="24"/>
        </w:rPr>
        <w:t>7</w:t>
      </w:r>
      <w:r w:rsidR="005A2317" w:rsidRPr="004D35F3">
        <w:rPr>
          <w:b/>
          <w:szCs w:val="24"/>
        </w:rPr>
        <w:t>. Seaduse rakendamisega seotud riigi ja kohaliku omavalitsuse tegevus, eeldatavad kulud ja tulud</w:t>
      </w:r>
    </w:p>
    <w:p w14:paraId="5730EC7C" w14:textId="77777777" w:rsidR="008A20BE" w:rsidRPr="004D35F3" w:rsidRDefault="008A20BE" w:rsidP="00766811">
      <w:pPr>
        <w:spacing w:line="240" w:lineRule="auto"/>
        <w:ind w:left="0" w:right="0" w:firstLine="0"/>
        <w:rPr>
          <w:szCs w:val="24"/>
        </w:rPr>
      </w:pPr>
    </w:p>
    <w:p w14:paraId="44198D83" w14:textId="606C4009" w:rsidR="003C2C5A" w:rsidRPr="004D35F3" w:rsidRDefault="003C2C5A" w:rsidP="00F95921">
      <w:pPr>
        <w:spacing w:line="240" w:lineRule="auto"/>
        <w:ind w:left="-5" w:right="0"/>
        <w:rPr>
          <w:szCs w:val="24"/>
        </w:rPr>
      </w:pPr>
      <w:r w:rsidRPr="004D35F3">
        <w:rPr>
          <w:szCs w:val="24"/>
        </w:rPr>
        <w:t xml:space="preserve">Seaduse rakendamisega kaasneb </w:t>
      </w:r>
      <w:r w:rsidR="00101402">
        <w:rPr>
          <w:szCs w:val="24"/>
        </w:rPr>
        <w:t xml:space="preserve">peamiselt </w:t>
      </w:r>
      <w:r w:rsidR="00EE187C">
        <w:rPr>
          <w:szCs w:val="24"/>
        </w:rPr>
        <w:t>Eesti looduse</w:t>
      </w:r>
      <w:r w:rsidR="00EE187C" w:rsidRPr="004D35F3">
        <w:rPr>
          <w:szCs w:val="24"/>
        </w:rPr>
        <w:t xml:space="preserve"> </w:t>
      </w:r>
      <w:r w:rsidRPr="004D35F3">
        <w:rPr>
          <w:szCs w:val="24"/>
        </w:rPr>
        <w:t>infosüsteemi</w:t>
      </w:r>
      <w:r w:rsidR="00D77FB3">
        <w:rPr>
          <w:szCs w:val="24"/>
        </w:rPr>
        <w:t xml:space="preserve"> (EELIS)</w:t>
      </w:r>
      <w:r w:rsidRPr="004D35F3">
        <w:rPr>
          <w:szCs w:val="24"/>
        </w:rPr>
        <w:t xml:space="preserve"> arendustööde kulu. </w:t>
      </w:r>
      <w:r w:rsidR="00D77FB3">
        <w:rPr>
          <w:szCs w:val="24"/>
        </w:rPr>
        <w:t>EELIS</w:t>
      </w:r>
      <w:r w:rsidR="00EE187C" w:rsidRPr="004D35F3">
        <w:rPr>
          <w:szCs w:val="24"/>
        </w:rPr>
        <w:t xml:space="preserve"> </w:t>
      </w:r>
      <w:r w:rsidRPr="004D35F3">
        <w:rPr>
          <w:szCs w:val="24"/>
        </w:rPr>
        <w:t xml:space="preserve">arendustööd rahastatakse </w:t>
      </w:r>
      <w:r w:rsidR="00862184" w:rsidRPr="004D35F3">
        <w:rPr>
          <w:szCs w:val="24"/>
        </w:rPr>
        <w:t xml:space="preserve">Kliimaministeeriumi </w:t>
      </w:r>
      <w:r w:rsidR="007A5FF1" w:rsidRPr="004D35F3">
        <w:rPr>
          <w:szCs w:val="24"/>
        </w:rPr>
        <w:t>valitsemisala IT</w:t>
      </w:r>
      <w:r w:rsidR="00F77BB2" w:rsidRPr="004D35F3">
        <w:rPr>
          <w:szCs w:val="24"/>
        </w:rPr>
        <w:t>-</w:t>
      </w:r>
      <w:r w:rsidR="007A5FF1" w:rsidRPr="004D35F3">
        <w:rPr>
          <w:szCs w:val="24"/>
        </w:rPr>
        <w:t>eelarvest.</w:t>
      </w:r>
    </w:p>
    <w:p w14:paraId="05F838FB" w14:textId="77777777" w:rsidR="00140517" w:rsidRPr="004D35F3" w:rsidRDefault="00140517" w:rsidP="00766811">
      <w:pPr>
        <w:spacing w:line="240" w:lineRule="auto"/>
        <w:ind w:left="0" w:right="0" w:firstLine="0"/>
        <w:rPr>
          <w:b/>
          <w:szCs w:val="24"/>
        </w:rPr>
      </w:pPr>
    </w:p>
    <w:p w14:paraId="11C32CB9" w14:textId="40F37B59" w:rsidR="00956D25" w:rsidRPr="004D35F3" w:rsidRDefault="00956D25" w:rsidP="00766811">
      <w:pPr>
        <w:spacing w:after="0" w:line="240" w:lineRule="auto"/>
        <w:ind w:left="0" w:right="0" w:firstLine="0"/>
        <w:jc w:val="left"/>
        <w:rPr>
          <w:b/>
          <w:szCs w:val="24"/>
        </w:rPr>
      </w:pPr>
      <w:r w:rsidRPr="004D35F3">
        <w:rPr>
          <w:b/>
          <w:szCs w:val="24"/>
        </w:rPr>
        <w:t>8. Rakendusaktid</w:t>
      </w:r>
    </w:p>
    <w:p w14:paraId="07976085" w14:textId="77777777" w:rsidR="00956D25" w:rsidRDefault="00956D25" w:rsidP="00766811">
      <w:pPr>
        <w:spacing w:after="0" w:line="240" w:lineRule="auto"/>
        <w:ind w:left="0" w:right="0" w:firstLine="0"/>
        <w:jc w:val="left"/>
        <w:rPr>
          <w:szCs w:val="24"/>
        </w:rPr>
      </w:pPr>
    </w:p>
    <w:p w14:paraId="1293D87F" w14:textId="0FA6CE9F" w:rsidR="007E39E4" w:rsidRPr="004D35F3" w:rsidRDefault="003C2C5A" w:rsidP="00766811">
      <w:pPr>
        <w:spacing w:after="0" w:line="240" w:lineRule="auto"/>
        <w:ind w:left="0" w:right="0" w:firstLine="0"/>
        <w:rPr>
          <w:szCs w:val="24"/>
        </w:rPr>
      </w:pPr>
      <w:r w:rsidRPr="004D35F3">
        <w:rPr>
          <w:szCs w:val="24"/>
        </w:rPr>
        <w:t>Veeseaduse muutmisega seoses muudetakse järgmisi rakendusakte:</w:t>
      </w:r>
    </w:p>
    <w:p w14:paraId="457715DE" w14:textId="46E35D04" w:rsidR="00C31D94" w:rsidRPr="004D35F3" w:rsidRDefault="00C31D94" w:rsidP="00C31D94">
      <w:pPr>
        <w:spacing w:after="0" w:line="240" w:lineRule="auto"/>
        <w:ind w:left="0" w:right="0" w:firstLine="0"/>
        <w:rPr>
          <w:szCs w:val="24"/>
        </w:rPr>
      </w:pPr>
      <w:r>
        <w:rPr>
          <w:szCs w:val="24"/>
        </w:rPr>
        <w:t>1) </w:t>
      </w:r>
      <w:r w:rsidRPr="0009770D">
        <w:rPr>
          <w:szCs w:val="24"/>
        </w:rPr>
        <w:t>majandus- ja taristuministri 02.07.2015 määrus nr 80 „Omanikujärelevalve tegemise kord“</w:t>
      </w:r>
      <w:r w:rsidRPr="00352B04">
        <w:t xml:space="preserve"> </w:t>
      </w:r>
      <w:r w:rsidR="00A93024">
        <w:t>(</w:t>
      </w:r>
      <w:r w:rsidRPr="00352B04">
        <w:rPr>
          <w:szCs w:val="24"/>
        </w:rPr>
        <w:t>RT I, 03.07.2015, 27</w:t>
      </w:r>
      <w:r w:rsidR="00A93024">
        <w:rPr>
          <w:szCs w:val="24"/>
        </w:rPr>
        <w:t xml:space="preserve">), kus </w:t>
      </w:r>
      <w:r w:rsidR="007414AF">
        <w:rPr>
          <w:szCs w:val="24"/>
        </w:rPr>
        <w:t>täpsustatakse</w:t>
      </w:r>
      <w:r w:rsidR="000A6D05">
        <w:rPr>
          <w:szCs w:val="24"/>
        </w:rPr>
        <w:t xml:space="preserve">, millised sätted kehtivad puurkaevude ja -aukude omanikujärelevalve tegemisel ja lisatakse mõned </w:t>
      </w:r>
      <w:r w:rsidR="006531B2">
        <w:rPr>
          <w:szCs w:val="24"/>
        </w:rPr>
        <w:t xml:space="preserve">erisätted </w:t>
      </w:r>
      <w:r w:rsidR="006531B2" w:rsidRPr="006531B2">
        <w:rPr>
          <w:szCs w:val="24"/>
        </w:rPr>
        <w:t>(</w:t>
      </w:r>
      <w:commentRangeStart w:id="43"/>
      <w:r w:rsidR="006531B2" w:rsidRPr="006531B2">
        <w:rPr>
          <w:szCs w:val="24"/>
        </w:rPr>
        <w:t>kavandit ei ole lisatud, sest muid muutusi ei kaasne</w:t>
      </w:r>
      <w:commentRangeEnd w:id="43"/>
      <w:r w:rsidR="00E748FD">
        <w:rPr>
          <w:rStyle w:val="Kommentaariviide"/>
        </w:rPr>
        <w:commentReference w:id="43"/>
      </w:r>
      <w:r w:rsidR="006531B2" w:rsidRPr="006531B2">
        <w:rPr>
          <w:szCs w:val="24"/>
        </w:rPr>
        <w:t>)</w:t>
      </w:r>
      <w:r w:rsidR="006531B2">
        <w:rPr>
          <w:szCs w:val="24"/>
        </w:rPr>
        <w:t>;</w:t>
      </w:r>
    </w:p>
    <w:p w14:paraId="234D6218" w14:textId="75EFE785" w:rsidR="00385017" w:rsidRPr="004D35F3" w:rsidRDefault="000D1570" w:rsidP="00766811">
      <w:pPr>
        <w:spacing w:after="0" w:line="240" w:lineRule="auto"/>
        <w:ind w:left="0" w:right="0" w:firstLine="0"/>
        <w:rPr>
          <w:szCs w:val="24"/>
        </w:rPr>
      </w:pPr>
      <w:r>
        <w:rPr>
          <w:szCs w:val="24"/>
        </w:rPr>
        <w:t>2</w:t>
      </w:r>
      <w:r w:rsidR="00F604F5" w:rsidRPr="004D35F3">
        <w:rPr>
          <w:szCs w:val="24"/>
        </w:rPr>
        <w:t>)</w:t>
      </w:r>
      <w:r w:rsidR="00D6223F" w:rsidRPr="004D35F3">
        <w:rPr>
          <w:szCs w:val="24"/>
        </w:rPr>
        <w:t> keskkonnaministri 08.10.2019 määrus nr 53 „Atesteerimisele kuuluvad proovivõtuvaldkonnad, proovivõtjale esitatavad nõuded, õppeprogramm, atesteerimise kord, atesteerimistunnistuse vorm ja atesteerimiskomisjoni töökord“</w:t>
      </w:r>
      <w:r w:rsidR="009A1EDC" w:rsidRPr="004D35F3">
        <w:rPr>
          <w:szCs w:val="24"/>
        </w:rPr>
        <w:t xml:space="preserve"> (RT I, 13.07.2023, 5)</w:t>
      </w:r>
      <w:r w:rsidR="00637F70">
        <w:rPr>
          <w:szCs w:val="24"/>
        </w:rPr>
        <w:t>, kus täpsustatakse, et</w:t>
      </w:r>
      <w:r w:rsidR="00637F70" w:rsidRPr="00637F70">
        <w:t xml:space="preserve"> </w:t>
      </w:r>
      <w:proofErr w:type="spellStart"/>
      <w:r w:rsidR="00637F70" w:rsidRPr="00637F70">
        <w:rPr>
          <w:szCs w:val="24"/>
        </w:rPr>
        <w:t>atesteerija</w:t>
      </w:r>
      <w:proofErr w:type="spellEnd"/>
      <w:r w:rsidR="00637F70" w:rsidRPr="00637F70">
        <w:rPr>
          <w:szCs w:val="24"/>
        </w:rPr>
        <w:t xml:space="preserve"> oleks halduslepinguga </w:t>
      </w:r>
      <w:proofErr w:type="spellStart"/>
      <w:r w:rsidR="00637F70" w:rsidRPr="00637F70">
        <w:rPr>
          <w:szCs w:val="24"/>
        </w:rPr>
        <w:t>atesteerijaks</w:t>
      </w:r>
      <w:proofErr w:type="spellEnd"/>
      <w:r w:rsidR="00637F70" w:rsidRPr="00637F70">
        <w:rPr>
          <w:szCs w:val="24"/>
        </w:rPr>
        <w:t xml:space="preserve"> määratud organ, sh tuleks siiski säilitada Terviseameti osalus joogivee valdkonnas</w:t>
      </w:r>
      <w:r w:rsidR="00637F70">
        <w:rPr>
          <w:szCs w:val="24"/>
        </w:rPr>
        <w:t xml:space="preserve"> </w:t>
      </w:r>
      <w:r w:rsidR="00637F70" w:rsidRPr="00637F70">
        <w:rPr>
          <w:szCs w:val="24"/>
        </w:rPr>
        <w:t>(kavandit ei ole lisatud, sest muid muutusi ei kaasne)</w:t>
      </w:r>
      <w:r w:rsidR="009A1EDC" w:rsidRPr="004D35F3">
        <w:rPr>
          <w:szCs w:val="24"/>
        </w:rPr>
        <w:t>;</w:t>
      </w:r>
    </w:p>
    <w:p w14:paraId="3568BBB2" w14:textId="0F91C8D0" w:rsidR="0009770D" w:rsidRDefault="000D1570" w:rsidP="00766811">
      <w:pPr>
        <w:spacing w:after="0" w:line="240" w:lineRule="auto"/>
        <w:ind w:left="0" w:right="0" w:firstLine="0"/>
        <w:rPr>
          <w:szCs w:val="24"/>
        </w:rPr>
      </w:pPr>
      <w:r>
        <w:rPr>
          <w:szCs w:val="24"/>
        </w:rPr>
        <w:lastRenderedPageBreak/>
        <w:t>3</w:t>
      </w:r>
      <w:r w:rsidR="009A1EDC" w:rsidRPr="004D35F3">
        <w:rPr>
          <w:szCs w:val="24"/>
        </w:rPr>
        <w:t>) sotsiaalministri 24.09.2019 määrus nr 61 „Joogivee kvaliteedi- ja kontrollinõuded ja analüüsimeetodid ning tarbijale teabe esitamise nõuded“ (RT I, 05.09.2023, 6)</w:t>
      </w:r>
      <w:r w:rsidR="000E7617">
        <w:rPr>
          <w:szCs w:val="24"/>
        </w:rPr>
        <w:t>,</w:t>
      </w:r>
      <w:r w:rsidR="00637F70" w:rsidRPr="00637F70">
        <w:t xml:space="preserve"> </w:t>
      </w:r>
      <w:r w:rsidR="00637F70">
        <w:t>kus sätestatakse, et p</w:t>
      </w:r>
      <w:r w:rsidR="00637F70" w:rsidRPr="00637F70">
        <w:rPr>
          <w:szCs w:val="24"/>
        </w:rPr>
        <w:t>roove võivad võtta joogivee proovivõtu valdkonnas akrediteeritud katselaborid või joogivee proovivõtu valdkonnas atesteeritud proovivõtjad</w:t>
      </w:r>
      <w:r w:rsidR="00637F70">
        <w:rPr>
          <w:szCs w:val="24"/>
        </w:rPr>
        <w:t xml:space="preserve"> </w:t>
      </w:r>
      <w:r w:rsidR="00637F70" w:rsidRPr="00637F70">
        <w:rPr>
          <w:szCs w:val="24"/>
        </w:rPr>
        <w:t>(kavandit ei ole lisatud, sest muid muutusi ei kaasne)</w:t>
      </w:r>
      <w:r w:rsidR="008B1FDC">
        <w:rPr>
          <w:szCs w:val="24"/>
        </w:rPr>
        <w:t>.</w:t>
      </w:r>
    </w:p>
    <w:p w14:paraId="74DAAA2C" w14:textId="77777777" w:rsidR="003B6DD5" w:rsidRPr="004D35F3" w:rsidRDefault="003B6DD5" w:rsidP="00766811">
      <w:pPr>
        <w:spacing w:after="0" w:line="240" w:lineRule="auto"/>
        <w:ind w:left="0" w:right="0" w:firstLine="0"/>
        <w:rPr>
          <w:szCs w:val="24"/>
        </w:rPr>
      </w:pPr>
    </w:p>
    <w:p w14:paraId="5730EC7F" w14:textId="7246A03A" w:rsidR="00BE41D7" w:rsidRPr="004D35F3" w:rsidRDefault="00956D25" w:rsidP="00766811">
      <w:pPr>
        <w:pStyle w:val="Pealkiri2"/>
        <w:spacing w:after="14" w:line="240" w:lineRule="auto"/>
        <w:ind w:left="0" w:right="0" w:firstLine="0"/>
        <w:jc w:val="both"/>
        <w:rPr>
          <w:szCs w:val="24"/>
        </w:rPr>
      </w:pPr>
      <w:bookmarkStart w:id="44" w:name="_Hlk151557194"/>
      <w:r w:rsidRPr="004D35F3">
        <w:rPr>
          <w:b/>
          <w:szCs w:val="24"/>
        </w:rPr>
        <w:t>9</w:t>
      </w:r>
      <w:r w:rsidR="005A2317" w:rsidRPr="004D35F3">
        <w:rPr>
          <w:b/>
          <w:szCs w:val="24"/>
        </w:rPr>
        <w:t>. Seaduse jõustumine</w:t>
      </w:r>
    </w:p>
    <w:p w14:paraId="5730EC80" w14:textId="63EBB56A" w:rsidR="00BE41D7" w:rsidRDefault="00BE41D7" w:rsidP="00766811">
      <w:pPr>
        <w:spacing w:after="0" w:line="240" w:lineRule="auto"/>
        <w:ind w:left="0" w:right="0" w:firstLine="0"/>
        <w:jc w:val="left"/>
        <w:rPr>
          <w:szCs w:val="24"/>
        </w:rPr>
      </w:pPr>
    </w:p>
    <w:p w14:paraId="3F503FD8" w14:textId="2E8CAC16" w:rsidR="001C2A8B" w:rsidRPr="004D35F3" w:rsidRDefault="001C2A8B" w:rsidP="001C2A8B">
      <w:pPr>
        <w:spacing w:after="0" w:line="240" w:lineRule="auto"/>
        <w:ind w:left="0" w:right="0" w:firstLine="0"/>
      </w:pPr>
      <w:r>
        <w:t>Hilisem jõustumine on kavandatud seaduse § 1 punktidele 4</w:t>
      </w:r>
      <w:r w:rsidR="009E33C6" w:rsidRPr="009E33C6">
        <w:t>–</w:t>
      </w:r>
      <w:r w:rsidR="00C46C22">
        <w:t>7</w:t>
      </w:r>
      <w:r>
        <w:t xml:space="preserve"> ja </w:t>
      </w:r>
      <w:r w:rsidR="00C46C22">
        <w:t>10</w:t>
      </w:r>
      <w:r>
        <w:t xml:space="preserve">, mis on kavandatud jõustuma  2025. aasta 1. jaanuaril. </w:t>
      </w:r>
      <w:proofErr w:type="spellStart"/>
      <w:r w:rsidR="0062613E">
        <w:t>KOVidele</w:t>
      </w:r>
      <w:proofErr w:type="spellEnd"/>
      <w:r w:rsidR="0062613E">
        <w:t xml:space="preserve"> on vaja </w:t>
      </w:r>
      <w:r w:rsidR="005E2CBE">
        <w:t xml:space="preserve">üleminekuaega, et </w:t>
      </w:r>
      <w:r w:rsidR="0058171C">
        <w:t>muuta puurkaevude ja -aukude ehitusloa taotlustega seonduvat töökorraldust. Samuti on vaja s</w:t>
      </w:r>
      <w:r>
        <w:t xml:space="preserve">elleks ajaks </w:t>
      </w:r>
      <w:r w:rsidR="008C2130">
        <w:t>muuta</w:t>
      </w:r>
      <w:r w:rsidR="001428EC">
        <w:t xml:space="preserve"> m</w:t>
      </w:r>
      <w:r w:rsidR="001428EC" w:rsidRPr="001428EC">
        <w:t>ajandus- ja taristuminist</w:t>
      </w:r>
      <w:r w:rsidR="001428EC">
        <w:t>ri</w:t>
      </w:r>
      <w:r w:rsidR="008C2130">
        <w:t xml:space="preserve"> </w:t>
      </w:r>
      <w:r w:rsidR="008C2130" w:rsidRPr="008C2130">
        <w:t xml:space="preserve">02.07.2015 </w:t>
      </w:r>
      <w:r w:rsidR="001428EC">
        <w:t xml:space="preserve">määrust </w:t>
      </w:r>
      <w:r w:rsidR="008C2130" w:rsidRPr="008C2130">
        <w:t>nr 80</w:t>
      </w:r>
      <w:r w:rsidR="001428EC">
        <w:t xml:space="preserve"> </w:t>
      </w:r>
      <w:r w:rsidR="003622A6">
        <w:t>„</w:t>
      </w:r>
      <w:r w:rsidR="003622A6" w:rsidRPr="003622A6">
        <w:t>Omanikujärelevalve tegemise kord</w:t>
      </w:r>
      <w:r w:rsidR="003622A6">
        <w:t>“, kus sätestatakse puurkaevude ja -auku</w:t>
      </w:r>
      <w:r w:rsidR="006825A7">
        <w:t>de omanikujärelevalve erisused</w:t>
      </w:r>
      <w:r>
        <w:t>. Samuti on vaja aega maaomanikele ja ettevõtetele, et hakata kasutama pädevate isikute teenust omanikujärelevalveks.</w:t>
      </w:r>
      <w:r w:rsidR="00B60BC6">
        <w:t xml:space="preserve"> Aega vajavad ka kuseorganisatsioonid kutsestandartide muutmiseks.</w:t>
      </w:r>
    </w:p>
    <w:p w14:paraId="5730EC81" w14:textId="4B9BA9D8" w:rsidR="00BE41D7" w:rsidRDefault="001C2A8B" w:rsidP="00101402">
      <w:pPr>
        <w:spacing w:line="240" w:lineRule="auto"/>
        <w:ind w:left="0" w:right="0" w:firstLine="0"/>
        <w:rPr>
          <w:szCs w:val="24"/>
        </w:rPr>
      </w:pPr>
      <w:r>
        <w:rPr>
          <w:szCs w:val="24"/>
        </w:rPr>
        <w:t>Samuti on h</w:t>
      </w:r>
      <w:r w:rsidR="00101402" w:rsidRPr="00101402">
        <w:rPr>
          <w:szCs w:val="24"/>
        </w:rPr>
        <w:t xml:space="preserve">ilisem jõustumine kavandatud </w:t>
      </w:r>
      <w:r w:rsidR="001E3B94">
        <w:rPr>
          <w:szCs w:val="24"/>
        </w:rPr>
        <w:t xml:space="preserve">seaduse </w:t>
      </w:r>
      <w:r w:rsidR="00101402" w:rsidRPr="00101402">
        <w:rPr>
          <w:szCs w:val="24"/>
        </w:rPr>
        <w:t xml:space="preserve">§ </w:t>
      </w:r>
      <w:r w:rsidR="00101402">
        <w:rPr>
          <w:szCs w:val="24"/>
        </w:rPr>
        <w:t>3</w:t>
      </w:r>
      <w:r w:rsidR="00101402" w:rsidRPr="00101402">
        <w:rPr>
          <w:szCs w:val="24"/>
        </w:rPr>
        <w:t xml:space="preserve"> punkti</w:t>
      </w:r>
      <w:r w:rsidR="00101402">
        <w:rPr>
          <w:szCs w:val="24"/>
        </w:rPr>
        <w:t>de</w:t>
      </w:r>
      <w:r w:rsidR="00101402" w:rsidRPr="00101402">
        <w:rPr>
          <w:szCs w:val="24"/>
        </w:rPr>
        <w:t>le</w:t>
      </w:r>
      <w:r w:rsidR="00101402">
        <w:rPr>
          <w:szCs w:val="24"/>
        </w:rPr>
        <w:t xml:space="preserve"> </w:t>
      </w:r>
      <w:r w:rsidR="00CF3DE3">
        <w:rPr>
          <w:szCs w:val="24"/>
        </w:rPr>
        <w:t>2</w:t>
      </w:r>
      <w:r w:rsidR="00101402">
        <w:rPr>
          <w:szCs w:val="24"/>
        </w:rPr>
        <w:t xml:space="preserve">-5. Need punktid on kavandatud jõustuma 2024. aasta 1. aprillil </w:t>
      </w:r>
      <w:r w:rsidR="00C266BC">
        <w:rPr>
          <w:szCs w:val="24"/>
        </w:rPr>
        <w:t>s</w:t>
      </w:r>
      <w:r w:rsidR="00101402">
        <w:rPr>
          <w:szCs w:val="24"/>
        </w:rPr>
        <w:t>elleks</w:t>
      </w:r>
      <w:r w:rsidR="00C266BC">
        <w:rPr>
          <w:szCs w:val="24"/>
        </w:rPr>
        <w:t xml:space="preserve">, et oleks aega </w:t>
      </w:r>
      <w:r w:rsidR="00101402">
        <w:rPr>
          <w:szCs w:val="24"/>
        </w:rPr>
        <w:t>tunni</w:t>
      </w:r>
      <w:r w:rsidR="00C266BC">
        <w:rPr>
          <w:szCs w:val="24"/>
        </w:rPr>
        <w:t>stada</w:t>
      </w:r>
      <w:r w:rsidR="00101402">
        <w:rPr>
          <w:szCs w:val="24"/>
        </w:rPr>
        <w:t xml:space="preserve"> kehtetuks keskkonnaministri käskkirjad, millega on kehtestatud reoveekogumisalad ja kehtesta</w:t>
      </w:r>
      <w:r w:rsidR="00C266BC">
        <w:rPr>
          <w:szCs w:val="24"/>
        </w:rPr>
        <w:t>da</w:t>
      </w:r>
      <w:r w:rsidR="00101402">
        <w:rPr>
          <w:szCs w:val="24"/>
        </w:rPr>
        <w:t xml:space="preserve"> </w:t>
      </w:r>
      <w:r w:rsidR="00C266BC">
        <w:rPr>
          <w:szCs w:val="24"/>
        </w:rPr>
        <w:t xml:space="preserve">need </w:t>
      </w:r>
      <w:r w:rsidR="00101402">
        <w:rPr>
          <w:szCs w:val="24"/>
        </w:rPr>
        <w:t>uuesti Keskkonnaameti peadirektori käskkirjaga.</w:t>
      </w:r>
    </w:p>
    <w:p w14:paraId="3242327C" w14:textId="1D8A7191" w:rsidR="00101402" w:rsidRPr="004D35F3" w:rsidRDefault="00101402" w:rsidP="00101402">
      <w:pPr>
        <w:spacing w:line="240" w:lineRule="auto"/>
        <w:ind w:left="0" w:right="0" w:firstLine="0"/>
        <w:rPr>
          <w:szCs w:val="24"/>
        </w:rPr>
      </w:pPr>
      <w:r>
        <w:rPr>
          <w:szCs w:val="24"/>
        </w:rPr>
        <w:t xml:space="preserve">Muud seaduse sätted on kavandatud jõustuma üldises korras, sest nende rakendamine ei vaja </w:t>
      </w:r>
      <w:r w:rsidR="00C266BC">
        <w:rPr>
          <w:szCs w:val="24"/>
        </w:rPr>
        <w:t xml:space="preserve">aega </w:t>
      </w:r>
      <w:r>
        <w:rPr>
          <w:szCs w:val="24"/>
        </w:rPr>
        <w:t>tegevus</w:t>
      </w:r>
      <w:r w:rsidR="00C266BC">
        <w:rPr>
          <w:szCs w:val="24"/>
        </w:rPr>
        <w:t>te seadusega kooskõlla viimiseks</w:t>
      </w:r>
      <w:r>
        <w:rPr>
          <w:szCs w:val="24"/>
        </w:rPr>
        <w:t>.</w:t>
      </w:r>
    </w:p>
    <w:bookmarkEnd w:id="44"/>
    <w:p w14:paraId="3F3F2C65" w14:textId="3FAD5A29" w:rsidR="0081212B" w:rsidRPr="004D35F3" w:rsidRDefault="0081212B" w:rsidP="00766811">
      <w:pPr>
        <w:spacing w:line="240" w:lineRule="auto"/>
        <w:ind w:left="0" w:right="0" w:firstLine="0"/>
        <w:rPr>
          <w:szCs w:val="24"/>
        </w:rPr>
      </w:pPr>
    </w:p>
    <w:p w14:paraId="5730EC84" w14:textId="21D7F3B4" w:rsidR="00BE41D7" w:rsidRPr="004D35F3" w:rsidRDefault="00956D25" w:rsidP="00766811">
      <w:pPr>
        <w:pStyle w:val="Pealkiri2"/>
        <w:spacing w:after="14" w:line="240" w:lineRule="auto"/>
        <w:ind w:left="0" w:right="0" w:firstLine="0"/>
        <w:jc w:val="both"/>
        <w:rPr>
          <w:szCs w:val="24"/>
        </w:rPr>
      </w:pPr>
      <w:r w:rsidRPr="004D35F3">
        <w:rPr>
          <w:b/>
          <w:szCs w:val="24"/>
        </w:rPr>
        <w:t>10</w:t>
      </w:r>
      <w:r w:rsidR="005A2317" w:rsidRPr="004D35F3">
        <w:rPr>
          <w:b/>
          <w:szCs w:val="24"/>
        </w:rPr>
        <w:t>. Eelnõu kooskõlastamine, huvirühmade kaasamine ja avalik konsultatsioon</w:t>
      </w:r>
    </w:p>
    <w:p w14:paraId="5730EC85" w14:textId="204CA930" w:rsidR="00BE41D7" w:rsidRPr="004D35F3" w:rsidRDefault="00BE41D7" w:rsidP="00766811">
      <w:pPr>
        <w:spacing w:after="0" w:line="240" w:lineRule="auto"/>
        <w:ind w:left="0" w:right="0" w:firstLine="0"/>
        <w:jc w:val="left"/>
        <w:rPr>
          <w:szCs w:val="24"/>
        </w:rPr>
      </w:pPr>
    </w:p>
    <w:p w14:paraId="7607C7DB" w14:textId="3D80ED94" w:rsidR="00140517" w:rsidRPr="004D35F3" w:rsidRDefault="00140517" w:rsidP="00766811">
      <w:pPr>
        <w:spacing w:line="240" w:lineRule="auto"/>
        <w:ind w:left="0" w:right="0" w:firstLine="0"/>
        <w:rPr>
          <w:szCs w:val="24"/>
        </w:rPr>
      </w:pPr>
      <w:bookmarkStart w:id="45" w:name="_Hlk127786638"/>
      <w:r w:rsidRPr="004D35F3">
        <w:rPr>
          <w:szCs w:val="24"/>
        </w:rPr>
        <w:t xml:space="preserve">Eelnõu </w:t>
      </w:r>
      <w:r w:rsidR="00A52A36" w:rsidRPr="004D35F3">
        <w:rPr>
          <w:szCs w:val="24"/>
        </w:rPr>
        <w:t>esitatakse</w:t>
      </w:r>
      <w:r w:rsidR="00133DE9" w:rsidRPr="004D35F3">
        <w:rPr>
          <w:szCs w:val="24"/>
        </w:rPr>
        <w:t xml:space="preserve"> </w:t>
      </w:r>
      <w:r w:rsidRPr="004D35F3">
        <w:rPr>
          <w:szCs w:val="24"/>
        </w:rPr>
        <w:t xml:space="preserve">kooskõlastamiseks eelnõude infosüsteemi (EIS) </w:t>
      </w:r>
      <w:r w:rsidR="002349B3" w:rsidRPr="004D35F3">
        <w:rPr>
          <w:szCs w:val="24"/>
        </w:rPr>
        <w:t xml:space="preserve">kaudu </w:t>
      </w:r>
      <w:r w:rsidR="00A11476" w:rsidRPr="004D35F3">
        <w:rPr>
          <w:szCs w:val="24"/>
        </w:rPr>
        <w:t>Sotsiaalministeeriumile</w:t>
      </w:r>
      <w:r w:rsidR="00A11476">
        <w:rPr>
          <w:szCs w:val="24"/>
        </w:rPr>
        <w:t>,</w:t>
      </w:r>
      <w:r w:rsidR="00A11476" w:rsidRPr="004D35F3">
        <w:rPr>
          <w:szCs w:val="24"/>
        </w:rPr>
        <w:t xml:space="preserve"> </w:t>
      </w:r>
      <w:r w:rsidR="002349B3" w:rsidRPr="004D35F3">
        <w:rPr>
          <w:szCs w:val="24"/>
        </w:rPr>
        <w:t>Majandus- ja Kommunikatsiooniministeeriumile</w:t>
      </w:r>
      <w:r w:rsidR="00A11476">
        <w:rPr>
          <w:szCs w:val="24"/>
        </w:rPr>
        <w:t xml:space="preserve"> ja Haridus- ja Teadusministeeriumile</w:t>
      </w:r>
      <w:r w:rsidR="002349B3" w:rsidRPr="004D35F3">
        <w:rPr>
          <w:szCs w:val="24"/>
        </w:rPr>
        <w:t xml:space="preserve"> ning arvamuse avaldamiseks Eesti Linnade ja Valdade Liidule, Eesti Vee-ettevõtete Liidule,</w:t>
      </w:r>
      <w:r w:rsidR="003C5306">
        <w:rPr>
          <w:szCs w:val="24"/>
        </w:rPr>
        <w:t xml:space="preserve"> Eesti Akrediteerimiskeskusele, Eesti Toiduainetööstuse Liidule, Eesti Keemiatööstuse Liidule, Eesti Mäetööstuse Ettevõtete Liidule, </w:t>
      </w:r>
      <w:r w:rsidR="002349B3" w:rsidRPr="004D35F3">
        <w:rPr>
          <w:szCs w:val="24"/>
        </w:rPr>
        <w:t>Eestimaa Looduse Fondile, Eesti Keskkonnaühenduste Kojale, Eesti Keskkonnajuhtimise Assotsiatsioonile</w:t>
      </w:r>
      <w:r w:rsidR="00491170">
        <w:rPr>
          <w:szCs w:val="24"/>
        </w:rPr>
        <w:t>, Eesti Mäeseltsile, Eesti Ehitusinseneride Liidule</w:t>
      </w:r>
      <w:r w:rsidR="008A035B">
        <w:rPr>
          <w:szCs w:val="24"/>
        </w:rPr>
        <w:t>.</w:t>
      </w:r>
    </w:p>
    <w:p w14:paraId="685C4694" w14:textId="77777777" w:rsidR="00B36406" w:rsidRPr="004D35F3" w:rsidRDefault="00B36406" w:rsidP="00766811">
      <w:pPr>
        <w:spacing w:line="240" w:lineRule="auto"/>
        <w:ind w:left="0" w:right="0" w:firstLine="0"/>
        <w:rPr>
          <w:szCs w:val="24"/>
        </w:rPr>
      </w:pPr>
    </w:p>
    <w:p w14:paraId="43B295A1" w14:textId="77777777" w:rsidR="00140517" w:rsidRPr="004D35F3" w:rsidRDefault="00140517" w:rsidP="00F95921">
      <w:pPr>
        <w:widowControl w:val="0"/>
        <w:pBdr>
          <w:bottom w:val="single" w:sz="12" w:space="1" w:color="auto"/>
        </w:pBdr>
        <w:suppressAutoHyphens/>
        <w:autoSpaceDN w:val="0"/>
        <w:spacing w:after="0" w:line="240" w:lineRule="auto"/>
        <w:ind w:left="0" w:right="0" w:firstLine="0"/>
        <w:textAlignment w:val="baseline"/>
        <w:rPr>
          <w:rFonts w:eastAsia="Arial Unicode MS"/>
          <w:kern w:val="3"/>
          <w:szCs w:val="24"/>
        </w:rPr>
      </w:pPr>
      <w:bookmarkStart w:id="46" w:name="_Hlk66788268"/>
      <w:bookmarkEnd w:id="45"/>
    </w:p>
    <w:bookmarkEnd w:id="46"/>
    <w:p w14:paraId="5730EC88" w14:textId="424A7F8F" w:rsidR="004A5E38" w:rsidRPr="004D35F3" w:rsidRDefault="004A5E38" w:rsidP="00766811">
      <w:pPr>
        <w:spacing w:after="160" w:line="240" w:lineRule="auto"/>
        <w:ind w:left="0" w:right="0" w:firstLine="0"/>
        <w:jc w:val="left"/>
        <w:rPr>
          <w:szCs w:val="24"/>
        </w:rPr>
      </w:pPr>
    </w:p>
    <w:sectPr w:rsidR="004A5E38" w:rsidRPr="004D35F3" w:rsidSect="007153BB">
      <w:footerReference w:type="even" r:id="rId13"/>
      <w:footerReference w:type="default" r:id="rId14"/>
      <w:footerReference w:type="first" r:id="rId15"/>
      <w:pgSz w:w="11904" w:h="16836"/>
      <w:pgMar w:top="1134" w:right="1009" w:bottom="1134" w:left="1701" w:header="709" w:footer="714"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oel Kook" w:date="2023-12-18T12:54:00Z" w:initials="JK">
    <w:p w14:paraId="10941C04" w14:textId="77777777" w:rsidR="00390216" w:rsidRDefault="00390216" w:rsidP="00052D45">
      <w:pPr>
        <w:pStyle w:val="Kommentaaritekst"/>
        <w:ind w:left="0" w:firstLine="0"/>
        <w:jc w:val="left"/>
      </w:pPr>
      <w:r>
        <w:rPr>
          <w:rStyle w:val="Kommentaariviide"/>
        </w:rPr>
        <w:annotationRef/>
      </w:r>
      <w:r>
        <w:t>Sisukokkuvõte peab lisaks kavandatavatele lahendustele tooma välja ka muudatuste eesmärgid (miks loetletud muudatusi üldse vaja on) ja nende kokkuvõtva mõju, kellele ja kuidas see avaldub (nt asutuste töökoormuse või elanike/ettevõtjate halduskoormuse vähenemine/suurenemine, jne) või keskkonnaseisundi paranemine. Vt ka HÕNTE § 41 lg 2.</w:t>
      </w:r>
    </w:p>
  </w:comment>
  <w:comment w:id="1" w:author="Joel Kook" w:date="2023-12-18T12:55:00Z" w:initials="JK">
    <w:p w14:paraId="24900B37" w14:textId="77777777" w:rsidR="00390216" w:rsidRDefault="00390216" w:rsidP="002532AC">
      <w:pPr>
        <w:pStyle w:val="Kommentaaritekst"/>
        <w:ind w:left="0" w:firstLine="0"/>
        <w:jc w:val="left"/>
      </w:pPr>
      <w:r>
        <w:rPr>
          <w:rStyle w:val="Kommentaariviide"/>
        </w:rPr>
        <w:annotationRef/>
      </w:r>
      <w:r>
        <w:t>Täpsustada, et eelnõuga muudetakse omanikujärelevalve pädevuse nõue kohustuslikuks.</w:t>
      </w:r>
    </w:p>
  </w:comment>
  <w:comment w:id="2" w:author="Joel Kook" w:date="2023-12-18T12:56:00Z" w:initials="JK">
    <w:p w14:paraId="4BB4E3BA" w14:textId="77777777" w:rsidR="00390216" w:rsidRDefault="00390216" w:rsidP="007805E4">
      <w:pPr>
        <w:pStyle w:val="Kommentaaritekst"/>
        <w:ind w:left="0" w:firstLine="0"/>
        <w:jc w:val="left"/>
      </w:pPr>
      <w:r>
        <w:rPr>
          <w:rStyle w:val="Kommentaariviide"/>
        </w:rPr>
        <w:annotationRef/>
      </w:r>
      <w:r>
        <w:t>Selles jaos tuleb märkida ka eelnõu võimalik seotus Euroopa Liidu õiguse rakendamisega (vt HÕNTE § 41 lg 4 p 2).</w:t>
      </w:r>
    </w:p>
  </w:comment>
  <w:comment w:id="3" w:author="Joel Kook" w:date="2023-12-18T12:57:00Z" w:initials="JK">
    <w:p w14:paraId="67EC687D" w14:textId="77777777" w:rsidR="00390216" w:rsidRDefault="00390216" w:rsidP="00187A7F">
      <w:pPr>
        <w:pStyle w:val="Kommentaaritekst"/>
        <w:ind w:left="0" w:firstLine="0"/>
        <w:jc w:val="left"/>
      </w:pPr>
      <w:r>
        <w:rPr>
          <w:rStyle w:val="Kommentaariviide"/>
        </w:rPr>
        <w:annotationRef/>
      </w:r>
      <w:r>
        <w:t>Selles jaos tuleb anda ülevaade ka senisest õiguslikust regulatsioonist ja rakendamise praktikast ning eelnõuga valitud lahendusi põhjendada (HÕNTE § 42 lg 1 p-d 2 ja 3).</w:t>
      </w:r>
    </w:p>
  </w:comment>
  <w:comment w:id="4" w:author="Joel Kook" w:date="2023-12-18T13:00:00Z" w:initials="JK">
    <w:p w14:paraId="59AB86AB" w14:textId="77777777" w:rsidR="00390216" w:rsidRDefault="00390216" w:rsidP="00A563C5">
      <w:pPr>
        <w:pStyle w:val="Kommentaaritekst"/>
        <w:ind w:left="0" w:firstLine="0"/>
        <w:jc w:val="left"/>
      </w:pPr>
      <w:r>
        <w:rPr>
          <w:rStyle w:val="Kommentaariviide"/>
        </w:rPr>
        <w:annotationRef/>
      </w:r>
      <w:r>
        <w:t>Kui eelnõu üks eesmärkidest on lisaks põhjavee parem kaitse, siis tuleks ka see märkida. Kõik eelnõu muudatused ei seondu puurkaevude ehituslubadega. Kui eesmärgiks on lisaks riigi kulude vähendamine, siis võiks ka selle märkida.</w:t>
      </w:r>
    </w:p>
  </w:comment>
  <w:comment w:id="5" w:author="Joel Kook" w:date="2023-12-18T13:01:00Z" w:initials="JK">
    <w:p w14:paraId="000BF0CC" w14:textId="1DB397BE" w:rsidR="00390216" w:rsidRDefault="00390216" w:rsidP="008E5297">
      <w:pPr>
        <w:pStyle w:val="Kommentaaritekst"/>
        <w:ind w:left="0" w:firstLine="0"/>
        <w:jc w:val="left"/>
      </w:pPr>
      <w:r>
        <w:rPr>
          <w:rStyle w:val="Kommentaariviide"/>
        </w:rPr>
        <w:annotationRef/>
      </w:r>
      <w:r>
        <w:t>Viidatud on küll VTK mittekoostamise ühele alusele, kuid lisada tuleb ka põhjendus, miks leitakse, et antud erand on eelnõuga kavandatavate muudatuste osas õigustatud.</w:t>
      </w:r>
    </w:p>
  </w:comment>
  <w:comment w:id="14" w:author="Mari Käbi" w:date="2023-12-12T15:46:00Z" w:initials="MK">
    <w:p w14:paraId="0ECA9C3C" w14:textId="09D46C5F" w:rsidR="0081237F" w:rsidRDefault="0081237F" w:rsidP="00557FE5">
      <w:pPr>
        <w:pStyle w:val="Kommentaaritekst"/>
        <w:ind w:left="0" w:firstLine="0"/>
        <w:jc w:val="left"/>
      </w:pPr>
      <w:r>
        <w:rPr>
          <w:rStyle w:val="Kommentaariviide"/>
        </w:rPr>
        <w:annotationRef/>
      </w:r>
      <w:r>
        <w:t xml:space="preserve">Sarnaselt eelnõu juures tehtud märkusega, tuleb ka seletuskirjas punktide järjestus üle vaadata. </w:t>
      </w:r>
    </w:p>
  </w:comment>
  <w:comment w:id="16" w:author="Joel Kook" w:date="2023-12-18T13:05:00Z" w:initials="JK">
    <w:p w14:paraId="5DF5D5F4" w14:textId="77777777" w:rsidR="00390216" w:rsidRDefault="00390216" w:rsidP="003846E0">
      <w:pPr>
        <w:pStyle w:val="Kommentaaritekst"/>
        <w:ind w:left="0" w:firstLine="0"/>
        <w:jc w:val="left"/>
      </w:pPr>
      <w:r>
        <w:rPr>
          <w:rStyle w:val="Kommentaariviide"/>
        </w:rPr>
        <w:annotationRef/>
      </w:r>
      <w:r>
        <w:t>Märkida sihtrühma arvuline suurus.</w:t>
      </w:r>
    </w:p>
  </w:comment>
  <w:comment w:id="17" w:author="Joel Kook" w:date="2023-12-18T13:06:00Z" w:initials="JK">
    <w:p w14:paraId="58E77D85" w14:textId="77777777" w:rsidR="00390216" w:rsidRDefault="00390216" w:rsidP="004908AC">
      <w:pPr>
        <w:pStyle w:val="Kommentaaritekst"/>
        <w:ind w:left="0" w:firstLine="0"/>
        <w:jc w:val="left"/>
      </w:pPr>
      <w:r>
        <w:rPr>
          <w:rStyle w:val="Kommentaariviide"/>
        </w:rPr>
        <w:annotationRef/>
      </w:r>
      <w:r>
        <w:t>Lisada KOV-ide arv: 79.</w:t>
      </w:r>
    </w:p>
  </w:comment>
  <w:comment w:id="18" w:author="Joel Kook" w:date="2023-12-18T13:06:00Z" w:initials="JK">
    <w:p w14:paraId="00D6B991" w14:textId="77777777" w:rsidR="00390216" w:rsidRDefault="00390216" w:rsidP="00EC20A9">
      <w:pPr>
        <w:pStyle w:val="Kommentaaritekst"/>
        <w:ind w:left="0" w:firstLine="0"/>
        <w:jc w:val="left"/>
      </w:pPr>
      <w:r>
        <w:rPr>
          <w:rStyle w:val="Kommentaariviide"/>
        </w:rPr>
        <w:annotationRef/>
      </w:r>
      <w:r>
        <w:t>Märkida ameti isikkoosseisu suurus ja selle hulgas nende töökohtade arv, mis tegelevad puurkaevude ja -aukude loataotlustega.</w:t>
      </w:r>
    </w:p>
  </w:comment>
  <w:comment w:id="19" w:author="Joel Kook" w:date="2023-12-18T13:07:00Z" w:initials="JK">
    <w:p w14:paraId="3F4B4266" w14:textId="77777777" w:rsidR="00390216" w:rsidRDefault="00390216" w:rsidP="005C63DA">
      <w:pPr>
        <w:pStyle w:val="Kommentaaritekst"/>
        <w:ind w:left="0" w:firstLine="0"/>
        <w:jc w:val="left"/>
      </w:pPr>
      <w:r>
        <w:rPr>
          <w:rStyle w:val="Kommentaariviide"/>
        </w:rPr>
        <w:annotationRef/>
      </w:r>
      <w:r>
        <w:t>Kui analüüs on avalik, võiks sellele joonealuse märkusena otse viidata.</w:t>
      </w:r>
    </w:p>
  </w:comment>
  <w:comment w:id="20" w:author="Joel Kook" w:date="2023-12-18T13:08:00Z" w:initials="JK">
    <w:p w14:paraId="04D8FC4F" w14:textId="77777777" w:rsidR="00390216" w:rsidRDefault="00390216">
      <w:pPr>
        <w:pStyle w:val="Kommentaaritekst"/>
        <w:ind w:left="0" w:firstLine="0"/>
        <w:jc w:val="left"/>
      </w:pPr>
      <w:r>
        <w:rPr>
          <w:rStyle w:val="Kommentaariviide"/>
        </w:rPr>
        <w:annotationRef/>
      </w:r>
      <w:r>
        <w:t>1. Kui suure võimaliku kahju võib sellise riski realiseerumine kaasa tuua (nt senisest kogemusest)? Kuidas ja kes sel juhul kahjud kannab (on senimaani kandnud)?</w:t>
      </w:r>
    </w:p>
    <w:p w14:paraId="13542743" w14:textId="77777777" w:rsidR="00390216" w:rsidRDefault="00390216">
      <w:pPr>
        <w:pStyle w:val="Kommentaaritekst"/>
        <w:ind w:left="0" w:firstLine="0"/>
        <w:jc w:val="left"/>
      </w:pPr>
      <w:r>
        <w:t xml:space="preserve">2. Kas </w:t>
      </w:r>
      <w:r>
        <w:rPr>
          <w:i/>
          <w:iCs/>
        </w:rPr>
        <w:t xml:space="preserve">üksikute juhtude </w:t>
      </w:r>
      <w:r>
        <w:t xml:space="preserve">all on silmas peetud </w:t>
      </w:r>
      <w:r>
        <w:rPr>
          <w:u w:val="single"/>
        </w:rPr>
        <w:t xml:space="preserve">vähem kui </w:t>
      </w:r>
      <w:r>
        <w:t xml:space="preserve">3,8% kõigist juhtudest või </w:t>
      </w:r>
      <w:r>
        <w:rPr>
          <w:u w:val="single"/>
        </w:rPr>
        <w:t>kuni</w:t>
      </w:r>
      <w:r>
        <w:t xml:space="preserve"> 3,8% juhtudest? Täpsustada.</w:t>
      </w:r>
    </w:p>
    <w:p w14:paraId="6A126223" w14:textId="77777777" w:rsidR="00390216" w:rsidRDefault="00390216" w:rsidP="00BF595C">
      <w:pPr>
        <w:pStyle w:val="Kommentaaritekst"/>
        <w:ind w:left="0" w:firstLine="0"/>
        <w:jc w:val="left"/>
      </w:pPr>
      <w:r>
        <w:t>3. Kas nende riskide maandamiseks on olemas või kavas rakendada ka mingeid leevendusmeetmeid? Kas selleks saab ehk lugeda muudatust, mille kohaselt saab edaspidi omanikujärelevalvet teha vaid selleks pädevust omav isik, mis selliseid riske vähendama peakski? Kas võib järeldada, et koos omaniku järelevalve pädevuse sätestamisega võiks keskkonnariskide tase siiski edaspidi pigem väheneda? (Hetkel võib jääda mulje vastupidisest).</w:t>
      </w:r>
    </w:p>
  </w:comment>
  <w:comment w:id="21" w:author="Joel Kook" w:date="2023-12-18T13:08:00Z" w:initials="JK">
    <w:p w14:paraId="52839E8E" w14:textId="77777777" w:rsidR="00390216" w:rsidRDefault="00390216">
      <w:pPr>
        <w:pStyle w:val="Kommentaaritekst"/>
        <w:ind w:left="0" w:firstLine="0"/>
        <w:jc w:val="left"/>
      </w:pPr>
      <w:r>
        <w:rPr>
          <w:rStyle w:val="Kommentaariviide"/>
        </w:rPr>
        <w:annotationRef/>
      </w:r>
      <w:r>
        <w:t>1. Hinnata mõju avaldumise sagedust - kas KOV-ide jaoks on nõuetele vastavuse kontrollide tegemine regulaarse ja mõningatel juhtudel lausa igapäevase iseloomuga (nt suuremates KOV-ides)? Täpsustada.</w:t>
      </w:r>
    </w:p>
    <w:p w14:paraId="3FEF2E56" w14:textId="77777777" w:rsidR="00390216" w:rsidRDefault="00390216" w:rsidP="00A81AED">
      <w:pPr>
        <w:pStyle w:val="Kommentaaritekst"/>
        <w:ind w:left="0" w:firstLine="0"/>
        <w:jc w:val="left"/>
      </w:pPr>
      <w:r>
        <w:t>2. Kas KOV-idele võib avalduda muudatustest tulenevalt ka ebasoovitavate mõjude riske? Milliseid ja kui suure tõenäosusega?</w:t>
      </w:r>
    </w:p>
  </w:comment>
  <w:comment w:id="22" w:author="Joel Kook" w:date="2023-12-18T13:09:00Z" w:initials="JK">
    <w:p w14:paraId="583D3E87" w14:textId="77777777" w:rsidR="00390216" w:rsidRDefault="00390216" w:rsidP="00BE5C6D">
      <w:pPr>
        <w:pStyle w:val="Kommentaaritekst"/>
        <w:ind w:left="0" w:firstLine="0"/>
        <w:jc w:val="left"/>
      </w:pPr>
      <w:r>
        <w:rPr>
          <w:rStyle w:val="Kommentaariviide"/>
        </w:rPr>
        <w:annotationRef/>
      </w:r>
      <w:r>
        <w:t>Selgitada, milline on suureneva vastutuse tagajärg - kas mingid (millised?) tekkida võivad kahjud võivad jääda tööde teostaja ja projekteerija kanda? Kas siin on seoses kavandatavate muudatustega edaspidi samuti sisulisi muutusi, sel juhul, milliseid?</w:t>
      </w:r>
    </w:p>
  </w:comment>
  <w:comment w:id="23" w:author="Joel Kook" w:date="2023-12-18T13:10:00Z" w:initials="JK">
    <w:p w14:paraId="1AA24ECA" w14:textId="77777777" w:rsidR="00390216" w:rsidRDefault="00390216" w:rsidP="0038577B">
      <w:pPr>
        <w:pStyle w:val="Kommentaaritekst"/>
        <w:ind w:left="0" w:firstLine="0"/>
        <w:jc w:val="left"/>
      </w:pPr>
      <w:r>
        <w:rPr>
          <w:rStyle w:val="Kommentaariviide"/>
        </w:rPr>
        <w:annotationRef/>
      </w:r>
      <w:r>
        <w:t>Kas on võimalik hinnata, kui suur on muudatustest tulenev ajaline kokkuhoid maaomanikele/ettevõtjaile (nt keskmine taotluse menetlusaeg Keskkonnaametis vms).</w:t>
      </w:r>
    </w:p>
  </w:comment>
  <w:comment w:id="24" w:author="Joel Kook" w:date="2023-12-18T13:10:00Z" w:initials="JK">
    <w:p w14:paraId="2BC502CB" w14:textId="77777777" w:rsidR="00390216" w:rsidRDefault="00390216" w:rsidP="002D07F6">
      <w:pPr>
        <w:pStyle w:val="Kommentaaritekst"/>
        <w:ind w:left="0" w:firstLine="0"/>
        <w:jc w:val="left"/>
      </w:pPr>
      <w:r>
        <w:rPr>
          <w:rStyle w:val="Kommentaariviide"/>
        </w:rPr>
        <w:annotationRef/>
      </w:r>
      <w:r>
        <w:t>Lisada nimetatud sihtrühmade arvuline suurus.</w:t>
      </w:r>
    </w:p>
  </w:comment>
  <w:comment w:id="25" w:author="Joel Kook" w:date="2023-12-18T13:11:00Z" w:initials="JK">
    <w:p w14:paraId="51E2041D" w14:textId="77777777" w:rsidR="00390216" w:rsidRDefault="00390216" w:rsidP="005937C2">
      <w:pPr>
        <w:pStyle w:val="Kommentaaritekst"/>
        <w:ind w:left="0" w:firstLine="0"/>
        <w:jc w:val="left"/>
      </w:pPr>
      <w:r>
        <w:rPr>
          <w:rStyle w:val="Kommentaariviide"/>
        </w:rPr>
        <w:annotationRef/>
      </w:r>
      <w:r>
        <w:t>Punkt 6.2. ei selgita, milles seisneb muudatuse mõju riigi- ja KOV asutustele. Täpsustada.</w:t>
      </w:r>
    </w:p>
  </w:comment>
  <w:comment w:id="26" w:author="Joel Kook" w:date="2023-12-18T13:11:00Z" w:initials="JK">
    <w:p w14:paraId="397F450F" w14:textId="77777777" w:rsidR="00390216" w:rsidRDefault="00390216" w:rsidP="002C132D">
      <w:pPr>
        <w:pStyle w:val="Kommentaaritekst"/>
        <w:ind w:left="0" w:firstLine="0"/>
        <w:jc w:val="left"/>
      </w:pPr>
      <w:r>
        <w:rPr>
          <w:rStyle w:val="Kommentaariviide"/>
        </w:rPr>
        <w:annotationRef/>
      </w:r>
      <w:r>
        <w:t>Kuna kulud siiski suurenevad, siis ei pruugi antud hinnang olla adekvaatne, palume täpsustada. Enamasti on ka praegu omanikud saanud ilmselt kvaliteetse puurkaevu, kuid edaspidi suurenevad ka nende omanike kulud, kes omanikujärelevalvet muidu poleks teenusena tellida soovinud. Ei saa ju eeldada, et ilma sisse ostetud omanikujärelevalveta osutusid praegused puurkaevud millegipärast ebakvaliteetseks?</w:t>
      </w:r>
    </w:p>
  </w:comment>
  <w:comment w:id="27" w:author="Joel Kook" w:date="2023-12-18T13:17:00Z" w:initials="JK">
    <w:p w14:paraId="6A79DB87" w14:textId="77777777" w:rsidR="003646CB" w:rsidRDefault="003646CB" w:rsidP="00EF59C8">
      <w:pPr>
        <w:pStyle w:val="Kommentaaritekst"/>
        <w:ind w:left="0" w:firstLine="0"/>
        <w:jc w:val="left"/>
      </w:pPr>
      <w:r>
        <w:rPr>
          <w:rStyle w:val="Kommentaariviide"/>
        </w:rPr>
        <w:annotationRef/>
      </w:r>
      <w:r>
        <w:t>Selgitada täpsemalt, kuidas kavandatud muudatus sellele kaasa aitab?</w:t>
      </w:r>
    </w:p>
  </w:comment>
  <w:comment w:id="28" w:author="Joel Kook" w:date="2023-12-18T13:17:00Z" w:initials="JK">
    <w:p w14:paraId="553DC478" w14:textId="77777777" w:rsidR="003646CB" w:rsidRDefault="003646CB" w:rsidP="000E5BBB">
      <w:pPr>
        <w:pStyle w:val="Kommentaaritekst"/>
        <w:ind w:left="0" w:firstLine="0"/>
        <w:jc w:val="left"/>
      </w:pPr>
      <w:r>
        <w:rPr>
          <w:rStyle w:val="Kommentaariviide"/>
        </w:rPr>
        <w:annotationRef/>
      </w:r>
      <w:r>
        <w:t>Võimalusel lisada omanikujärelevalve keskmine kulu puurkaevu kohta vms näitaja.</w:t>
      </w:r>
    </w:p>
  </w:comment>
  <w:comment w:id="29" w:author="Joel Kook" w:date="2023-12-18T13:18:00Z" w:initials="JK">
    <w:p w14:paraId="0C40C960" w14:textId="77777777" w:rsidR="003646CB" w:rsidRDefault="003646CB" w:rsidP="00980912">
      <w:pPr>
        <w:pStyle w:val="Kommentaaritekst"/>
        <w:ind w:left="0" w:firstLine="0"/>
        <w:jc w:val="left"/>
      </w:pPr>
      <w:r>
        <w:rPr>
          <w:rStyle w:val="Kommentaariviide"/>
        </w:rPr>
        <w:annotationRef/>
      </w:r>
      <w:r>
        <w:t>Ilmselt on positiivne ka tellimuste arvu suurenemine. Vajadusel täiendada teksti.</w:t>
      </w:r>
    </w:p>
  </w:comment>
  <w:comment w:id="30" w:author="Joel Kook" w:date="2023-12-18T13:19:00Z" w:initials="JK">
    <w:p w14:paraId="7C04DF06" w14:textId="77777777" w:rsidR="003646CB" w:rsidRDefault="003646CB" w:rsidP="009567EF">
      <w:pPr>
        <w:pStyle w:val="Kommentaaritekst"/>
        <w:ind w:left="0" w:firstLine="0"/>
        <w:jc w:val="left"/>
      </w:pPr>
      <w:r>
        <w:rPr>
          <w:rStyle w:val="Kommentaariviide"/>
        </w:rPr>
        <w:annotationRef/>
      </w:r>
      <w:r>
        <w:t>Märkida tegevusloa kehtivuse aeg ehk kui sageli tuleb seda uuendada.</w:t>
      </w:r>
    </w:p>
  </w:comment>
  <w:comment w:id="31" w:author="Joel Kook" w:date="2023-12-18T13:19:00Z" w:initials="JK">
    <w:p w14:paraId="7DD47C14" w14:textId="77777777" w:rsidR="003646CB" w:rsidRDefault="003646CB" w:rsidP="0087299E">
      <w:pPr>
        <w:pStyle w:val="Kommentaaritekst"/>
        <w:ind w:left="0" w:firstLine="0"/>
        <w:jc w:val="left"/>
      </w:pPr>
      <w:r>
        <w:rPr>
          <w:rStyle w:val="Kommentaariviide"/>
        </w:rPr>
        <w:annotationRef/>
      </w:r>
      <w:r>
        <w:t>Seondub mõjuga maaomanikele, mitte ettevõtjaile.</w:t>
      </w:r>
    </w:p>
  </w:comment>
  <w:comment w:id="32" w:author="Joel Kook" w:date="2023-12-18T13:20:00Z" w:initials="JK">
    <w:p w14:paraId="488C4092" w14:textId="77777777" w:rsidR="003646CB" w:rsidRDefault="003646CB" w:rsidP="00EE7D2C">
      <w:pPr>
        <w:pStyle w:val="Kommentaaritekst"/>
        <w:ind w:left="0" w:firstLine="0"/>
        <w:jc w:val="left"/>
      </w:pPr>
      <w:r>
        <w:rPr>
          <w:rStyle w:val="Kommentaariviide"/>
        </w:rPr>
        <w:annotationRef/>
      </w:r>
      <w:r>
        <w:t>Edasisest ei selgu, milline on muudatuse mõju KOV-idele. Täiendada mõjuanalüüsi vastavalt.</w:t>
      </w:r>
    </w:p>
  </w:comment>
  <w:comment w:id="33" w:author="Joel Kook" w:date="2023-12-18T13:20:00Z" w:initials="JK">
    <w:p w14:paraId="6EFB0602" w14:textId="77777777" w:rsidR="003646CB" w:rsidRDefault="003646CB" w:rsidP="0031419F">
      <w:pPr>
        <w:pStyle w:val="Kommentaaritekst"/>
        <w:ind w:left="0" w:firstLine="0"/>
        <w:jc w:val="left"/>
      </w:pPr>
      <w:r>
        <w:rPr>
          <w:rStyle w:val="Kommentaariviide"/>
        </w:rPr>
        <w:annotationRef/>
      </w:r>
      <w:r>
        <w:t>Lisada ka sihtrühma arvuline suurus.</w:t>
      </w:r>
    </w:p>
  </w:comment>
  <w:comment w:id="34" w:author="Joel Kook" w:date="2023-12-18T13:20:00Z" w:initials="JK">
    <w:p w14:paraId="3FD1E8FF" w14:textId="77777777" w:rsidR="003646CB" w:rsidRDefault="003646CB" w:rsidP="002C14BA">
      <w:pPr>
        <w:pStyle w:val="Kommentaaritekst"/>
        <w:ind w:left="0" w:firstLine="0"/>
        <w:jc w:val="left"/>
      </w:pPr>
      <w:r>
        <w:rPr>
          <w:rStyle w:val="Kommentaariviide"/>
        </w:rPr>
        <w:annotationRef/>
      </w:r>
      <w:r>
        <w:t>Milles seisneb mõju vee-ettevõtjatele, siit ei selgu. Täiendada mõjuanalüüsi vastavalt.</w:t>
      </w:r>
    </w:p>
  </w:comment>
  <w:comment w:id="36" w:author="Joel Kook" w:date="2023-12-18T13:21:00Z" w:initials="JK">
    <w:p w14:paraId="78709F08" w14:textId="77777777" w:rsidR="003646CB" w:rsidRDefault="003646CB" w:rsidP="008E28FF">
      <w:pPr>
        <w:pStyle w:val="Kommentaaritekst"/>
        <w:ind w:left="0" w:firstLine="0"/>
        <w:jc w:val="left"/>
      </w:pPr>
      <w:r>
        <w:rPr>
          <w:rStyle w:val="Kommentaariviide"/>
        </w:rPr>
        <w:annotationRef/>
      </w:r>
      <w:r>
        <w:t>Täpsustada suureneva töökoormuse hulka. Kas võib tekkida vajadus täiendava personali palkamiseks? Proovivõtjaid atesteeritakse seletuskirja kohaselt iga 7 a järel.</w:t>
      </w:r>
    </w:p>
  </w:comment>
  <w:comment w:id="38" w:author="Joel Kook" w:date="2023-12-18T13:22:00Z" w:initials="JK">
    <w:p w14:paraId="397215FD" w14:textId="77777777" w:rsidR="003646CB" w:rsidRDefault="003646CB" w:rsidP="001C49EF">
      <w:pPr>
        <w:pStyle w:val="Kommentaaritekst"/>
        <w:ind w:left="0" w:firstLine="0"/>
        <w:jc w:val="left"/>
      </w:pPr>
      <w:r>
        <w:rPr>
          <w:rStyle w:val="Kommentaariviide"/>
        </w:rPr>
        <w:annotationRef/>
      </w:r>
      <w:r>
        <w:t>Lisada sihtrühma arvuline suurus</w:t>
      </w:r>
    </w:p>
  </w:comment>
  <w:comment w:id="39" w:author="Joel Kook" w:date="2023-12-18T13:22:00Z" w:initials="JK">
    <w:p w14:paraId="1D6B3B05" w14:textId="77777777" w:rsidR="007775E5" w:rsidRDefault="007775E5" w:rsidP="009250BC">
      <w:pPr>
        <w:pStyle w:val="Kommentaaritekst"/>
        <w:ind w:left="0" w:firstLine="0"/>
        <w:jc w:val="left"/>
      </w:pPr>
      <w:r>
        <w:rPr>
          <w:rStyle w:val="Kommentaariviide"/>
        </w:rPr>
        <w:annotationRef/>
      </w:r>
      <w:r>
        <w:t>Täpsustada, milline on mõju sellele sihtrühmale ja mis on selle sihtrühma arvuline suurus.</w:t>
      </w:r>
    </w:p>
  </w:comment>
  <w:comment w:id="40" w:author="Joel Kook" w:date="2023-12-18T13:23:00Z" w:initials="JK">
    <w:p w14:paraId="4493776A" w14:textId="77777777" w:rsidR="007775E5" w:rsidRDefault="007775E5" w:rsidP="007F7BAC">
      <w:pPr>
        <w:pStyle w:val="Kommentaaritekst"/>
        <w:ind w:left="0" w:firstLine="0"/>
        <w:jc w:val="left"/>
      </w:pPr>
      <w:r>
        <w:rPr>
          <w:rStyle w:val="Kommentaariviide"/>
        </w:rPr>
        <w:annotationRef/>
      </w:r>
      <w:r>
        <w:t xml:space="preserve">Märkida sihtrühmade arvuline suurus. Täpsema puudumisel sobib </w:t>
      </w:r>
      <w:r>
        <w:rPr>
          <w:u w:val="single"/>
        </w:rPr>
        <w:t xml:space="preserve">hinnang </w:t>
      </w:r>
      <w:r>
        <w:t>arvulisele suurusele.</w:t>
      </w:r>
    </w:p>
  </w:comment>
  <w:comment w:id="41" w:author="Joel Kook" w:date="2023-12-18T13:23:00Z" w:initials="JK">
    <w:p w14:paraId="7AA4969E" w14:textId="77777777" w:rsidR="007775E5" w:rsidRDefault="007775E5">
      <w:pPr>
        <w:pStyle w:val="Kommentaaritekst"/>
        <w:ind w:left="0" w:firstLine="0"/>
        <w:jc w:val="left"/>
      </w:pPr>
      <w:r>
        <w:rPr>
          <w:rStyle w:val="Kommentaariviide"/>
        </w:rPr>
        <w:annotationRef/>
      </w:r>
      <w:r>
        <w:t>1. Kas selle muudatusega võib tekkida ka ebasoovitava mõju risk - nt keegi võib tasu tõttu loobuda atesteerimisest?</w:t>
      </w:r>
    </w:p>
    <w:p w14:paraId="51EC7BB8" w14:textId="77777777" w:rsidR="007775E5" w:rsidRDefault="007775E5" w:rsidP="006A336E">
      <w:pPr>
        <w:pStyle w:val="Kommentaaritekst"/>
        <w:ind w:left="0" w:firstLine="0"/>
        <w:jc w:val="left"/>
      </w:pPr>
      <w:r>
        <w:t>2. Selgitada, millest sõltub atesteerimise maksumus (vahe on ligi neljakordne).</w:t>
      </w:r>
    </w:p>
  </w:comment>
  <w:comment w:id="42" w:author="Joel Kook" w:date="2023-12-18T13:24:00Z" w:initials="JK">
    <w:p w14:paraId="510BF7F1" w14:textId="77777777" w:rsidR="007775E5" w:rsidRDefault="007775E5" w:rsidP="00DD1B5A">
      <w:pPr>
        <w:pStyle w:val="Kommentaaritekst"/>
        <w:ind w:left="0" w:firstLine="0"/>
        <w:jc w:val="left"/>
      </w:pPr>
      <w:r>
        <w:rPr>
          <w:rStyle w:val="Kommentaariviide"/>
        </w:rPr>
        <w:annotationRef/>
      </w:r>
      <w:r>
        <w:t>Palume mõjuanalüüsi kokkuvõttes hinnata kõigi eelnõu muudatuste koondmõju nii ettevõtjate kui füüsiliste isikute halduskoormusele (kas väheneb, kasvab, jääb kokkuvõttes samaks) ning samamoodi mõju asutuste (sh KOV) töökoormusele lisades juurde ka lühikese selgituse.</w:t>
      </w:r>
    </w:p>
  </w:comment>
  <w:comment w:id="43" w:author="Mari Käbi" w:date="2023-12-18T14:27:00Z" w:initials="MK">
    <w:p w14:paraId="276392CC" w14:textId="77777777" w:rsidR="00E748FD" w:rsidRDefault="00E748FD">
      <w:pPr>
        <w:pStyle w:val="Kommentaaritekst"/>
        <w:ind w:left="0" w:firstLine="0"/>
        <w:jc w:val="left"/>
      </w:pPr>
      <w:r>
        <w:rPr>
          <w:rStyle w:val="Kommentaariviide"/>
        </w:rPr>
        <w:annotationRef/>
      </w:r>
      <w:r>
        <w:t xml:space="preserve">HÕNTE § 48 lõike 2 kohaselt tuleb eelnõule lisada rakendusakti kavand, et oleks võimalik hinnata rakendusakti vajalikkust, volitusnormi ulatust, kohast tasandit ja muid asjaolusid, mis on vajalikud volitusnormi sõnastuse ja rakendusakti vastavuse hindamiseks. </w:t>
      </w:r>
    </w:p>
    <w:p w14:paraId="61F29141" w14:textId="77777777" w:rsidR="00E748FD" w:rsidRDefault="00E748FD" w:rsidP="00544209">
      <w:pPr>
        <w:pStyle w:val="Kommentaaritekst"/>
        <w:ind w:left="0" w:firstLine="0"/>
        <w:jc w:val="left"/>
      </w:pPr>
      <w:r>
        <w:t>Punktis viidatakse, et olemasolevasse määrusesse lisatakse "mõned erisätted" täpsustamata nende sätete täpsemat reguleerimiseset. Selliselt ei ole võimalik hinnata HÕNTE § 48 lõikes 2 sätestatud kriteeriumitega arvestamist. Palume seletuskirja täiendada, lisades kas rakendusakti kavandi või kirjeldades täpsemalt lisatavate sätete sisu.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941C04" w15:done="0"/>
  <w15:commentEx w15:paraId="24900B37" w15:done="0"/>
  <w15:commentEx w15:paraId="4BB4E3BA" w15:done="0"/>
  <w15:commentEx w15:paraId="67EC687D" w15:done="0"/>
  <w15:commentEx w15:paraId="59AB86AB" w15:done="0"/>
  <w15:commentEx w15:paraId="000BF0CC" w15:done="0"/>
  <w15:commentEx w15:paraId="0ECA9C3C" w15:done="0"/>
  <w15:commentEx w15:paraId="5DF5D5F4" w15:done="0"/>
  <w15:commentEx w15:paraId="58E77D85" w15:done="0"/>
  <w15:commentEx w15:paraId="00D6B991" w15:done="0"/>
  <w15:commentEx w15:paraId="3F4B4266" w15:done="0"/>
  <w15:commentEx w15:paraId="6A126223" w15:done="0"/>
  <w15:commentEx w15:paraId="3FEF2E56" w15:done="0"/>
  <w15:commentEx w15:paraId="583D3E87" w15:done="0"/>
  <w15:commentEx w15:paraId="1AA24ECA" w15:done="0"/>
  <w15:commentEx w15:paraId="2BC502CB" w15:done="0"/>
  <w15:commentEx w15:paraId="51E2041D" w15:done="0"/>
  <w15:commentEx w15:paraId="397F450F" w15:done="0"/>
  <w15:commentEx w15:paraId="6A79DB87" w15:done="0"/>
  <w15:commentEx w15:paraId="553DC478" w15:done="0"/>
  <w15:commentEx w15:paraId="0C40C960" w15:done="0"/>
  <w15:commentEx w15:paraId="7C04DF06" w15:done="0"/>
  <w15:commentEx w15:paraId="7DD47C14" w15:done="0"/>
  <w15:commentEx w15:paraId="488C4092" w15:done="0"/>
  <w15:commentEx w15:paraId="6EFB0602" w15:done="0"/>
  <w15:commentEx w15:paraId="3FD1E8FF" w15:done="0"/>
  <w15:commentEx w15:paraId="78709F08" w15:done="0"/>
  <w15:commentEx w15:paraId="397215FD" w15:done="0"/>
  <w15:commentEx w15:paraId="1D6B3B05" w15:done="0"/>
  <w15:commentEx w15:paraId="4493776A" w15:done="0"/>
  <w15:commentEx w15:paraId="51EC7BB8" w15:done="0"/>
  <w15:commentEx w15:paraId="510BF7F1" w15:done="0"/>
  <w15:commentEx w15:paraId="61F291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2ABF90" w16cex:dateUtc="2023-12-18T10:54:00Z"/>
  <w16cex:commentExtensible w16cex:durableId="292ABFD4" w16cex:dateUtc="2023-12-18T10:55:00Z"/>
  <w16cex:commentExtensible w16cex:durableId="292AC00F" w16cex:dateUtc="2023-12-18T10:56:00Z"/>
  <w16cex:commentExtensible w16cex:durableId="292AC041" w16cex:dateUtc="2023-12-18T10:57:00Z"/>
  <w16cex:commentExtensible w16cex:durableId="292AC0FE" w16cex:dateUtc="2023-12-18T11:00:00Z"/>
  <w16cex:commentExtensible w16cex:durableId="292AC10F" w16cex:dateUtc="2023-12-18T11:01:00Z"/>
  <w16cex:commentExtensible w16cex:durableId="2922FECF" w16cex:dateUtc="2023-12-12T13:46:00Z"/>
  <w16cex:commentExtensible w16cex:durableId="292AC22D" w16cex:dateUtc="2023-12-18T11:05:00Z"/>
  <w16cex:commentExtensible w16cex:durableId="292AC23A" w16cex:dateUtc="2023-12-18T11:06:00Z"/>
  <w16cex:commentExtensible w16cex:durableId="292AC26D" w16cex:dateUtc="2023-12-18T11:06:00Z"/>
  <w16cex:commentExtensible w16cex:durableId="292AC290" w16cex:dateUtc="2023-12-18T11:07:00Z"/>
  <w16cex:commentExtensible w16cex:durableId="292AC2CE" w16cex:dateUtc="2023-12-18T11:08:00Z"/>
  <w16cex:commentExtensible w16cex:durableId="292AC2EB" w16cex:dateUtc="2023-12-18T11:08:00Z"/>
  <w16cex:commentExtensible w16cex:durableId="292AC31A" w16cex:dateUtc="2023-12-18T11:09:00Z"/>
  <w16cex:commentExtensible w16cex:durableId="292AC32B" w16cex:dateUtc="2023-12-18T11:10:00Z"/>
  <w16cex:commentExtensible w16cex:durableId="292AC34F" w16cex:dateUtc="2023-12-18T11:10:00Z"/>
  <w16cex:commentExtensible w16cex:durableId="292AC36F" w16cex:dateUtc="2023-12-18T11:11:00Z"/>
  <w16cex:commentExtensible w16cex:durableId="292AC38C" w16cex:dateUtc="2023-12-18T11:11:00Z"/>
  <w16cex:commentExtensible w16cex:durableId="292AC4CE" w16cex:dateUtc="2023-12-18T11:17:00Z"/>
  <w16cex:commentExtensible w16cex:durableId="292AC4FF" w16cex:dateUtc="2023-12-18T11:17:00Z"/>
  <w16cex:commentExtensible w16cex:durableId="292AC53C" w16cex:dateUtc="2023-12-18T11:18:00Z"/>
  <w16cex:commentExtensible w16cex:durableId="292AC55B" w16cex:dateUtc="2023-12-18T11:19:00Z"/>
  <w16cex:commentExtensible w16cex:durableId="292AC579" w16cex:dateUtc="2023-12-18T11:19:00Z"/>
  <w16cex:commentExtensible w16cex:durableId="292AC586" w16cex:dateUtc="2023-12-18T11:20:00Z"/>
  <w16cex:commentExtensible w16cex:durableId="292AC593" w16cex:dateUtc="2023-12-18T11:20:00Z"/>
  <w16cex:commentExtensible w16cex:durableId="292AC5AA" w16cex:dateUtc="2023-12-18T11:20:00Z"/>
  <w16cex:commentExtensible w16cex:durableId="292AC5E1" w16cex:dateUtc="2023-12-18T11:21:00Z"/>
  <w16cex:commentExtensible w16cex:durableId="292AC5F9" w16cex:dateUtc="2023-12-18T11:22:00Z"/>
  <w16cex:commentExtensible w16cex:durableId="292AC61A" w16cex:dateUtc="2023-12-18T11:22:00Z"/>
  <w16cex:commentExtensible w16cex:durableId="292AC637" w16cex:dateUtc="2023-12-18T11:23:00Z"/>
  <w16cex:commentExtensible w16cex:durableId="292AC651" w16cex:dateUtc="2023-12-18T11:23:00Z"/>
  <w16cex:commentExtensible w16cex:durableId="292AC690" w16cex:dateUtc="2023-12-18T11:24:00Z"/>
  <w16cex:commentExtensible w16cex:durableId="292AD550" w16cex:dateUtc="2023-12-18T12: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941C04" w16cid:durableId="292ABF90"/>
  <w16cid:commentId w16cid:paraId="24900B37" w16cid:durableId="292ABFD4"/>
  <w16cid:commentId w16cid:paraId="4BB4E3BA" w16cid:durableId="292AC00F"/>
  <w16cid:commentId w16cid:paraId="67EC687D" w16cid:durableId="292AC041"/>
  <w16cid:commentId w16cid:paraId="59AB86AB" w16cid:durableId="292AC0FE"/>
  <w16cid:commentId w16cid:paraId="000BF0CC" w16cid:durableId="292AC10F"/>
  <w16cid:commentId w16cid:paraId="0ECA9C3C" w16cid:durableId="2922FECF"/>
  <w16cid:commentId w16cid:paraId="5DF5D5F4" w16cid:durableId="292AC22D"/>
  <w16cid:commentId w16cid:paraId="58E77D85" w16cid:durableId="292AC23A"/>
  <w16cid:commentId w16cid:paraId="00D6B991" w16cid:durableId="292AC26D"/>
  <w16cid:commentId w16cid:paraId="3F4B4266" w16cid:durableId="292AC290"/>
  <w16cid:commentId w16cid:paraId="6A126223" w16cid:durableId="292AC2CE"/>
  <w16cid:commentId w16cid:paraId="3FEF2E56" w16cid:durableId="292AC2EB"/>
  <w16cid:commentId w16cid:paraId="583D3E87" w16cid:durableId="292AC31A"/>
  <w16cid:commentId w16cid:paraId="1AA24ECA" w16cid:durableId="292AC32B"/>
  <w16cid:commentId w16cid:paraId="2BC502CB" w16cid:durableId="292AC34F"/>
  <w16cid:commentId w16cid:paraId="51E2041D" w16cid:durableId="292AC36F"/>
  <w16cid:commentId w16cid:paraId="397F450F" w16cid:durableId="292AC38C"/>
  <w16cid:commentId w16cid:paraId="6A79DB87" w16cid:durableId="292AC4CE"/>
  <w16cid:commentId w16cid:paraId="553DC478" w16cid:durableId="292AC4FF"/>
  <w16cid:commentId w16cid:paraId="0C40C960" w16cid:durableId="292AC53C"/>
  <w16cid:commentId w16cid:paraId="7C04DF06" w16cid:durableId="292AC55B"/>
  <w16cid:commentId w16cid:paraId="7DD47C14" w16cid:durableId="292AC579"/>
  <w16cid:commentId w16cid:paraId="488C4092" w16cid:durableId="292AC586"/>
  <w16cid:commentId w16cid:paraId="6EFB0602" w16cid:durableId="292AC593"/>
  <w16cid:commentId w16cid:paraId="3FD1E8FF" w16cid:durableId="292AC5AA"/>
  <w16cid:commentId w16cid:paraId="78709F08" w16cid:durableId="292AC5E1"/>
  <w16cid:commentId w16cid:paraId="397215FD" w16cid:durableId="292AC5F9"/>
  <w16cid:commentId w16cid:paraId="1D6B3B05" w16cid:durableId="292AC61A"/>
  <w16cid:commentId w16cid:paraId="4493776A" w16cid:durableId="292AC637"/>
  <w16cid:commentId w16cid:paraId="51EC7BB8" w16cid:durableId="292AC651"/>
  <w16cid:commentId w16cid:paraId="510BF7F1" w16cid:durableId="292AC690"/>
  <w16cid:commentId w16cid:paraId="61F29141" w16cid:durableId="292AD5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D21DB" w14:textId="77777777" w:rsidR="00C233B8" w:rsidRDefault="00C233B8">
      <w:pPr>
        <w:spacing w:after="0" w:line="240" w:lineRule="auto"/>
      </w:pPr>
      <w:r>
        <w:separator/>
      </w:r>
    </w:p>
  </w:endnote>
  <w:endnote w:type="continuationSeparator" w:id="0">
    <w:p w14:paraId="5A1CB717" w14:textId="77777777" w:rsidR="00C233B8" w:rsidRDefault="00C233B8">
      <w:pPr>
        <w:spacing w:after="0" w:line="240" w:lineRule="auto"/>
      </w:pPr>
      <w:r>
        <w:continuationSeparator/>
      </w:r>
    </w:p>
  </w:endnote>
  <w:endnote w:type="continuationNotice" w:id="1">
    <w:p w14:paraId="572563E3" w14:textId="77777777" w:rsidR="00C233B8" w:rsidRDefault="00C233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0EC8D" w14:textId="77777777" w:rsidR="00232357" w:rsidRDefault="00232357">
    <w:pPr>
      <w:spacing w:after="0" w:line="259" w:lineRule="auto"/>
      <w:ind w:left="0" w:right="120" w:firstLine="0"/>
      <w:jc w:val="right"/>
    </w:pPr>
    <w:r>
      <w:fldChar w:fldCharType="begin"/>
    </w:r>
    <w:r>
      <w:instrText xml:space="preserve"> PAGE   \* MERGEFORMAT </w:instrText>
    </w:r>
    <w:r>
      <w:fldChar w:fldCharType="separate"/>
    </w:r>
    <w:r>
      <w:t>1</w:t>
    </w:r>
    <w:r>
      <w:fldChar w:fldCharType="end"/>
    </w:r>
    <w:r>
      <w:t xml:space="preserve"> </w:t>
    </w:r>
  </w:p>
  <w:p w14:paraId="5730EC8E" w14:textId="77777777" w:rsidR="00232357" w:rsidRDefault="00232357">
    <w:pPr>
      <w:spacing w:after="0" w:line="259" w:lineRule="auto"/>
      <w:ind w:left="996" w:right="0" w:firstLine="0"/>
      <w:jc w:val="left"/>
    </w:pPr>
    <w:r>
      <w:t xml:space="preserve"> </w:t>
    </w:r>
  </w:p>
  <w:p w14:paraId="5730EC8F" w14:textId="77777777" w:rsidR="00232357" w:rsidRDefault="00232357">
    <w:pPr>
      <w:spacing w:after="0" w:line="259" w:lineRule="auto"/>
      <w:ind w:left="996"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3032664"/>
      <w:docPartObj>
        <w:docPartGallery w:val="Page Numbers (Bottom of Page)"/>
        <w:docPartUnique/>
      </w:docPartObj>
    </w:sdtPr>
    <w:sdtEndPr>
      <w:rPr>
        <w:rFonts w:ascii="Times New Roman" w:hAnsi="Times New Roman"/>
      </w:rPr>
    </w:sdtEndPr>
    <w:sdtContent>
      <w:p w14:paraId="68F20652" w14:textId="3F4BE3DF" w:rsidR="00232357" w:rsidRPr="00A131DC" w:rsidRDefault="00232357">
        <w:pPr>
          <w:pStyle w:val="Jalus"/>
          <w:jc w:val="center"/>
          <w:rPr>
            <w:rFonts w:ascii="Times New Roman" w:hAnsi="Times New Roman"/>
          </w:rPr>
        </w:pPr>
        <w:r w:rsidRPr="00A131DC">
          <w:rPr>
            <w:rFonts w:ascii="Times New Roman" w:hAnsi="Times New Roman"/>
          </w:rPr>
          <w:fldChar w:fldCharType="begin"/>
        </w:r>
        <w:r w:rsidRPr="00A131DC">
          <w:rPr>
            <w:rFonts w:ascii="Times New Roman" w:hAnsi="Times New Roman"/>
          </w:rPr>
          <w:instrText>PAGE   \* MERGEFORMAT</w:instrText>
        </w:r>
        <w:r w:rsidRPr="00A131DC">
          <w:rPr>
            <w:rFonts w:ascii="Times New Roman" w:hAnsi="Times New Roman"/>
          </w:rPr>
          <w:fldChar w:fldCharType="separate"/>
        </w:r>
        <w:r w:rsidR="00674994" w:rsidRPr="00A131DC">
          <w:rPr>
            <w:rFonts w:ascii="Times New Roman" w:hAnsi="Times New Roman"/>
            <w:noProof/>
          </w:rPr>
          <w:t>6</w:t>
        </w:r>
        <w:r w:rsidRPr="00A131DC">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0EC93" w14:textId="77777777" w:rsidR="00232357" w:rsidRDefault="00232357">
    <w:pPr>
      <w:spacing w:after="0" w:line="259" w:lineRule="auto"/>
      <w:ind w:left="0" w:right="120" w:firstLine="0"/>
      <w:jc w:val="right"/>
    </w:pPr>
    <w:r>
      <w:fldChar w:fldCharType="begin"/>
    </w:r>
    <w:r>
      <w:instrText xml:space="preserve"> PAGE   \* MERGEFORMAT </w:instrText>
    </w:r>
    <w:r>
      <w:fldChar w:fldCharType="separate"/>
    </w:r>
    <w:r>
      <w:t>1</w:t>
    </w:r>
    <w:r>
      <w:fldChar w:fldCharType="end"/>
    </w:r>
    <w:r>
      <w:t xml:space="preserve"> </w:t>
    </w:r>
  </w:p>
  <w:p w14:paraId="5730EC94" w14:textId="77777777" w:rsidR="00232357" w:rsidRDefault="00232357">
    <w:pPr>
      <w:spacing w:after="0" w:line="259" w:lineRule="auto"/>
      <w:ind w:left="996" w:right="0" w:firstLine="0"/>
      <w:jc w:val="left"/>
    </w:pPr>
    <w:r>
      <w:t xml:space="preserve"> </w:t>
    </w:r>
  </w:p>
  <w:p w14:paraId="5730EC95" w14:textId="77777777" w:rsidR="00232357" w:rsidRDefault="00232357">
    <w:pPr>
      <w:spacing w:after="0" w:line="259" w:lineRule="auto"/>
      <w:ind w:left="996"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FAE7D" w14:textId="77777777" w:rsidR="00C233B8" w:rsidRDefault="00C233B8">
      <w:pPr>
        <w:spacing w:after="12" w:line="257" w:lineRule="auto"/>
        <w:ind w:left="996" w:right="64" w:firstLine="0"/>
        <w:jc w:val="left"/>
      </w:pPr>
      <w:r>
        <w:separator/>
      </w:r>
    </w:p>
  </w:footnote>
  <w:footnote w:type="continuationSeparator" w:id="0">
    <w:p w14:paraId="1140F618" w14:textId="77777777" w:rsidR="00C233B8" w:rsidRDefault="00C233B8">
      <w:pPr>
        <w:spacing w:after="12" w:line="257" w:lineRule="auto"/>
        <w:ind w:left="996" w:right="64" w:firstLine="0"/>
        <w:jc w:val="left"/>
      </w:pPr>
      <w:r>
        <w:continuationSeparator/>
      </w:r>
    </w:p>
  </w:footnote>
  <w:footnote w:type="continuationNotice" w:id="1">
    <w:p w14:paraId="68DB3B55" w14:textId="77777777" w:rsidR="00C233B8" w:rsidRDefault="00C233B8">
      <w:pPr>
        <w:spacing w:after="0" w:line="240" w:lineRule="auto"/>
      </w:pPr>
    </w:p>
  </w:footnote>
  <w:footnote w:id="2">
    <w:p w14:paraId="16BCA13B" w14:textId="77777777" w:rsidR="008A5C30" w:rsidRDefault="008A5C30" w:rsidP="008A5C30">
      <w:pPr>
        <w:pStyle w:val="Allmrkusetekst"/>
      </w:pPr>
      <w:r>
        <w:rPr>
          <w:rStyle w:val="Allmrkuseviide"/>
        </w:rPr>
        <w:footnoteRef/>
      </w:r>
      <w:r>
        <w:t xml:space="preserve"> </w:t>
      </w:r>
      <w:r w:rsidRPr="00087D87">
        <w:t>https://www.riigiteataja.ee/akt/127062022013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0CC7"/>
    <w:multiLevelType w:val="hybridMultilevel"/>
    <w:tmpl w:val="AC5A75DA"/>
    <w:lvl w:ilvl="0" w:tplc="CFAE01D2">
      <w:start w:val="6"/>
      <w:numFmt w:val="decimal"/>
      <w:lvlText w:val="%1"/>
      <w:lvlJc w:val="left"/>
      <w:pPr>
        <w:ind w:left="1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D80E78">
      <w:start w:val="1"/>
      <w:numFmt w:val="lowerLetter"/>
      <w:lvlText w:val="(%2)"/>
      <w:lvlJc w:val="left"/>
      <w:pPr>
        <w:ind w:left="21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C89396">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D68FBC">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14029A">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F6F4AA">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40C3BE">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D6B6B4">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7415B0">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2397F35"/>
    <w:multiLevelType w:val="hybridMultilevel"/>
    <w:tmpl w:val="CA12C8CE"/>
    <w:lvl w:ilvl="0" w:tplc="12383EFE">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08F0F0">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A40C12">
      <w:start w:val="1"/>
      <w:numFmt w:val="lowerRoman"/>
      <w:lvlText w:val="%3"/>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F844B8">
      <w:start w:val="1"/>
      <w:numFmt w:val="decimal"/>
      <w:lvlText w:val="%4"/>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AA9530">
      <w:start w:val="1"/>
      <w:numFmt w:val="lowerLetter"/>
      <w:lvlText w:val="%5"/>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E60988">
      <w:start w:val="1"/>
      <w:numFmt w:val="lowerRoman"/>
      <w:lvlText w:val="%6"/>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78F030">
      <w:start w:val="1"/>
      <w:numFmt w:val="decimal"/>
      <w:lvlText w:val="%7"/>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12E2A4">
      <w:start w:val="1"/>
      <w:numFmt w:val="lowerLetter"/>
      <w:lvlText w:val="%8"/>
      <w:lvlJc w:val="left"/>
      <w:pPr>
        <w:ind w:left="6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28AE54">
      <w:start w:val="1"/>
      <w:numFmt w:val="lowerRoman"/>
      <w:lvlText w:val="%9"/>
      <w:lvlJc w:val="left"/>
      <w:pPr>
        <w:ind w:left="7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9320015"/>
    <w:multiLevelType w:val="hybridMultilevel"/>
    <w:tmpl w:val="AEDCDD9A"/>
    <w:lvl w:ilvl="0" w:tplc="EDA6BA8C">
      <w:start w:val="2"/>
      <w:numFmt w:val="lowerLetter"/>
      <w:lvlText w:val="(%1)"/>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E2DB52">
      <w:start w:val="1"/>
      <w:numFmt w:val="lowerLetter"/>
      <w:lvlText w:val="%2"/>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B8995A">
      <w:start w:val="1"/>
      <w:numFmt w:val="lowerRoman"/>
      <w:lvlText w:val="%3"/>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B6049C">
      <w:start w:val="1"/>
      <w:numFmt w:val="decimal"/>
      <w:lvlText w:val="%4"/>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D4E1F0">
      <w:start w:val="1"/>
      <w:numFmt w:val="lowerLetter"/>
      <w:lvlText w:val="%5"/>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3C34CE">
      <w:start w:val="1"/>
      <w:numFmt w:val="lowerRoman"/>
      <w:lvlText w:val="%6"/>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0A7AD6">
      <w:start w:val="1"/>
      <w:numFmt w:val="decimal"/>
      <w:lvlText w:val="%7"/>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EC094">
      <w:start w:val="1"/>
      <w:numFmt w:val="lowerLetter"/>
      <w:lvlText w:val="%8"/>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62B866">
      <w:start w:val="1"/>
      <w:numFmt w:val="lowerRoman"/>
      <w:lvlText w:val="%9"/>
      <w:lvlJc w:val="left"/>
      <w:pPr>
        <w:ind w:left="7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943075B"/>
    <w:multiLevelType w:val="hybridMultilevel"/>
    <w:tmpl w:val="D954287A"/>
    <w:lvl w:ilvl="0" w:tplc="155CE540">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76324C">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FE7F6C">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A8E81E">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1E7274">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BAC074">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24497C">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40AB24">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A841DA">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B3E713F"/>
    <w:multiLevelType w:val="hybridMultilevel"/>
    <w:tmpl w:val="91B2CF52"/>
    <w:lvl w:ilvl="0" w:tplc="FDC41466">
      <w:start w:val="2"/>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E888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02A9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7CD3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0E96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3670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14D1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22EE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60BC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CC76DDA"/>
    <w:multiLevelType w:val="hybridMultilevel"/>
    <w:tmpl w:val="93AA820E"/>
    <w:lvl w:ilvl="0" w:tplc="42ECA71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D203AEA"/>
    <w:multiLevelType w:val="hybridMultilevel"/>
    <w:tmpl w:val="B4661B44"/>
    <w:lvl w:ilvl="0" w:tplc="6814412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220652">
      <w:start w:val="2"/>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4686CC">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B6E53A">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FC9536">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F28D48">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80966E">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464B32">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B4CBE6">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D785D43"/>
    <w:multiLevelType w:val="hybridMultilevel"/>
    <w:tmpl w:val="340AD96C"/>
    <w:lvl w:ilvl="0" w:tplc="9396677A">
      <w:start w:val="1"/>
      <w:numFmt w:val="decimal"/>
      <w:lvlText w:val="%1"/>
      <w:lvlJc w:val="left"/>
      <w:pPr>
        <w:ind w:left="1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AC4820">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0C774E">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F2A188">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165FBE">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F2653A">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3CBACA">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1CD266">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A6665E">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FBB2CAE"/>
    <w:multiLevelType w:val="hybridMultilevel"/>
    <w:tmpl w:val="8682C880"/>
    <w:lvl w:ilvl="0" w:tplc="5F5E0ADC">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527710">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1E6016">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1A015D8">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1AC7E2">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9C4E18">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985000">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FC9060">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3AFEBE">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1407E14"/>
    <w:multiLevelType w:val="hybridMultilevel"/>
    <w:tmpl w:val="4B1CD7A6"/>
    <w:lvl w:ilvl="0" w:tplc="884A185C">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8E1C72">
      <w:start w:val="1"/>
      <w:numFmt w:val="lowerLetter"/>
      <w:lvlText w:val="(%2)"/>
      <w:lvlJc w:val="left"/>
      <w:pPr>
        <w:ind w:left="2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0CE446">
      <w:start w:val="1"/>
      <w:numFmt w:val="lowerRoman"/>
      <w:lvlText w:val="(%3)"/>
      <w:lvlJc w:val="left"/>
      <w:pPr>
        <w:ind w:left="3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A41382">
      <w:start w:val="1"/>
      <w:numFmt w:val="decimal"/>
      <w:lvlText w:val="%4"/>
      <w:lvlJc w:val="left"/>
      <w:pPr>
        <w:ind w:left="3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283ADA">
      <w:start w:val="1"/>
      <w:numFmt w:val="lowerLetter"/>
      <w:lvlText w:val="%5"/>
      <w:lvlJc w:val="left"/>
      <w:pPr>
        <w:ind w:left="4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5050FA">
      <w:start w:val="1"/>
      <w:numFmt w:val="lowerRoman"/>
      <w:lvlText w:val="%6"/>
      <w:lvlJc w:val="left"/>
      <w:pPr>
        <w:ind w:left="5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B8325C">
      <w:start w:val="1"/>
      <w:numFmt w:val="decimal"/>
      <w:lvlText w:val="%7"/>
      <w:lvlJc w:val="left"/>
      <w:pPr>
        <w:ind w:left="5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F099FE">
      <w:start w:val="1"/>
      <w:numFmt w:val="lowerLetter"/>
      <w:lvlText w:val="%8"/>
      <w:lvlJc w:val="left"/>
      <w:pPr>
        <w:ind w:left="6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CA2B5C">
      <w:start w:val="1"/>
      <w:numFmt w:val="lowerRoman"/>
      <w:lvlText w:val="%9"/>
      <w:lvlJc w:val="left"/>
      <w:pPr>
        <w:ind w:left="7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18E28EE"/>
    <w:multiLevelType w:val="hybridMultilevel"/>
    <w:tmpl w:val="FC700F42"/>
    <w:lvl w:ilvl="0" w:tplc="AF64FE24">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A05396">
      <w:start w:val="1"/>
      <w:numFmt w:val="lowerLetter"/>
      <w:lvlText w:val="%2"/>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604ACA">
      <w:start w:val="1"/>
      <w:numFmt w:val="lowerRoman"/>
      <w:lvlText w:val="%3"/>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68E66E">
      <w:start w:val="1"/>
      <w:numFmt w:val="decimal"/>
      <w:lvlText w:val="%4"/>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881798">
      <w:start w:val="1"/>
      <w:numFmt w:val="lowerLetter"/>
      <w:lvlText w:val="%5"/>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4E8FEC">
      <w:start w:val="1"/>
      <w:numFmt w:val="lowerRoman"/>
      <w:lvlText w:val="%6"/>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F45724">
      <w:start w:val="1"/>
      <w:numFmt w:val="decimal"/>
      <w:lvlText w:val="%7"/>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9AAF56">
      <w:start w:val="1"/>
      <w:numFmt w:val="lowerLetter"/>
      <w:lvlText w:val="%8"/>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1E58DE">
      <w:start w:val="1"/>
      <w:numFmt w:val="lowerRoman"/>
      <w:lvlText w:val="%9"/>
      <w:lvlJc w:val="left"/>
      <w:pPr>
        <w:ind w:left="7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28E014F"/>
    <w:multiLevelType w:val="hybridMultilevel"/>
    <w:tmpl w:val="C77A2594"/>
    <w:lvl w:ilvl="0" w:tplc="194A8A76">
      <w:start w:val="1"/>
      <w:numFmt w:val="decimal"/>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E615AA">
      <w:start w:val="2"/>
      <w:numFmt w:val="lowerLetter"/>
      <w:lvlText w:val="(%2)"/>
      <w:lvlJc w:val="left"/>
      <w:pPr>
        <w:ind w:left="2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CABA9A">
      <w:start w:val="1"/>
      <w:numFmt w:val="lowerRoman"/>
      <w:lvlText w:val="%3"/>
      <w:lvlJc w:val="left"/>
      <w:pPr>
        <w:ind w:left="24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409CFC">
      <w:start w:val="1"/>
      <w:numFmt w:val="decimal"/>
      <w:lvlText w:val="%4"/>
      <w:lvlJc w:val="left"/>
      <w:pPr>
        <w:ind w:left="32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8E7080">
      <w:start w:val="1"/>
      <w:numFmt w:val="lowerLetter"/>
      <w:lvlText w:val="%5"/>
      <w:lvlJc w:val="left"/>
      <w:pPr>
        <w:ind w:left="39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2E7AAA">
      <w:start w:val="1"/>
      <w:numFmt w:val="lowerRoman"/>
      <w:lvlText w:val="%6"/>
      <w:lvlJc w:val="left"/>
      <w:pPr>
        <w:ind w:left="46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D0FD3E">
      <w:start w:val="1"/>
      <w:numFmt w:val="decimal"/>
      <w:lvlText w:val="%7"/>
      <w:lvlJc w:val="left"/>
      <w:pPr>
        <w:ind w:left="53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E687F2">
      <w:start w:val="1"/>
      <w:numFmt w:val="lowerLetter"/>
      <w:lvlText w:val="%8"/>
      <w:lvlJc w:val="left"/>
      <w:pPr>
        <w:ind w:left="6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A84734">
      <w:start w:val="1"/>
      <w:numFmt w:val="lowerRoman"/>
      <w:lvlText w:val="%9"/>
      <w:lvlJc w:val="left"/>
      <w:pPr>
        <w:ind w:left="6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4960419"/>
    <w:multiLevelType w:val="hybridMultilevel"/>
    <w:tmpl w:val="B4021D5A"/>
    <w:lvl w:ilvl="0" w:tplc="7BF84E54">
      <w:start w:val="10"/>
      <w:numFmt w:val="decimal"/>
      <w:lvlText w:val="%1"/>
      <w:lvlJc w:val="left"/>
      <w:pPr>
        <w:ind w:left="1205"/>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1" w:tplc="3EC8CE8A">
      <w:start w:val="1"/>
      <w:numFmt w:val="lowerLetter"/>
      <w:lvlText w:val="%2"/>
      <w:lvlJc w:val="left"/>
      <w:pPr>
        <w:ind w:left="108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2" w:tplc="0C4C377A">
      <w:start w:val="1"/>
      <w:numFmt w:val="lowerRoman"/>
      <w:lvlText w:val="%3"/>
      <w:lvlJc w:val="left"/>
      <w:pPr>
        <w:ind w:left="180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3" w:tplc="8ECA7768">
      <w:start w:val="1"/>
      <w:numFmt w:val="decimal"/>
      <w:lvlText w:val="%4"/>
      <w:lvlJc w:val="left"/>
      <w:pPr>
        <w:ind w:left="252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4" w:tplc="2B2813D6">
      <w:start w:val="1"/>
      <w:numFmt w:val="lowerLetter"/>
      <w:lvlText w:val="%5"/>
      <w:lvlJc w:val="left"/>
      <w:pPr>
        <w:ind w:left="324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5" w:tplc="71C2A286">
      <w:start w:val="1"/>
      <w:numFmt w:val="lowerRoman"/>
      <w:lvlText w:val="%6"/>
      <w:lvlJc w:val="left"/>
      <w:pPr>
        <w:ind w:left="396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6" w:tplc="701E88B0">
      <w:start w:val="1"/>
      <w:numFmt w:val="decimal"/>
      <w:lvlText w:val="%7"/>
      <w:lvlJc w:val="left"/>
      <w:pPr>
        <w:ind w:left="468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7" w:tplc="4D9A978A">
      <w:start w:val="1"/>
      <w:numFmt w:val="lowerLetter"/>
      <w:lvlText w:val="%8"/>
      <w:lvlJc w:val="left"/>
      <w:pPr>
        <w:ind w:left="540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8" w:tplc="064281AC">
      <w:start w:val="1"/>
      <w:numFmt w:val="lowerRoman"/>
      <w:lvlText w:val="%9"/>
      <w:lvlJc w:val="left"/>
      <w:pPr>
        <w:ind w:left="612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abstractNum>
  <w:abstractNum w:abstractNumId="13" w15:restartNumberingAfterBreak="0">
    <w:nsid w:val="14E5508F"/>
    <w:multiLevelType w:val="hybridMultilevel"/>
    <w:tmpl w:val="A344E6B8"/>
    <w:lvl w:ilvl="0" w:tplc="C4A2EEC8">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DA7554">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BE1C1A">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825ECC">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6A669E">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34DDB0">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26E792">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C08CFA">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58B9EC">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4E9585A"/>
    <w:multiLevelType w:val="hybridMultilevel"/>
    <w:tmpl w:val="9174B786"/>
    <w:lvl w:ilvl="0" w:tplc="34E461FE">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0A714C">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AABB8A">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F09D4E">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7E0D62">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E0C5EA">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C6ABAC">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06DB1C">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F83DE0">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DE34FF2"/>
    <w:multiLevelType w:val="hybridMultilevel"/>
    <w:tmpl w:val="920C4AE8"/>
    <w:lvl w:ilvl="0" w:tplc="F3B40316">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14EF76">
      <w:start w:val="1"/>
      <w:numFmt w:val="lowerLetter"/>
      <w:lvlText w:val="(%2)"/>
      <w:lvlJc w:val="left"/>
      <w:pPr>
        <w:ind w:left="2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DAE63C">
      <w:start w:val="1"/>
      <w:numFmt w:val="lowerRoman"/>
      <w:lvlText w:val="(%3)"/>
      <w:lvlJc w:val="left"/>
      <w:pPr>
        <w:ind w:left="3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42294A">
      <w:start w:val="1"/>
      <w:numFmt w:val="decimal"/>
      <w:lvlText w:val="%4"/>
      <w:lvlJc w:val="left"/>
      <w:pPr>
        <w:ind w:left="3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EECBBA">
      <w:start w:val="1"/>
      <w:numFmt w:val="lowerLetter"/>
      <w:lvlText w:val="%5"/>
      <w:lvlJc w:val="left"/>
      <w:pPr>
        <w:ind w:left="4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0498DC">
      <w:start w:val="1"/>
      <w:numFmt w:val="lowerRoman"/>
      <w:lvlText w:val="%6"/>
      <w:lvlJc w:val="left"/>
      <w:pPr>
        <w:ind w:left="5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805860">
      <w:start w:val="1"/>
      <w:numFmt w:val="decimal"/>
      <w:lvlText w:val="%7"/>
      <w:lvlJc w:val="left"/>
      <w:pPr>
        <w:ind w:left="5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C475BA">
      <w:start w:val="1"/>
      <w:numFmt w:val="lowerLetter"/>
      <w:lvlText w:val="%8"/>
      <w:lvlJc w:val="left"/>
      <w:pPr>
        <w:ind w:left="6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42486A">
      <w:start w:val="1"/>
      <w:numFmt w:val="lowerRoman"/>
      <w:lvlText w:val="%9"/>
      <w:lvlJc w:val="left"/>
      <w:pPr>
        <w:ind w:left="7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F4D09E0"/>
    <w:multiLevelType w:val="hybridMultilevel"/>
    <w:tmpl w:val="EB54ADC6"/>
    <w:lvl w:ilvl="0" w:tplc="22FA3C12">
      <w:start w:val="3"/>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282A7E">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8CD034">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C2B5F2">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3CBB76">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22A182">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880744">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A697CE">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22702C">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F73428E"/>
    <w:multiLevelType w:val="hybridMultilevel"/>
    <w:tmpl w:val="1840ABA4"/>
    <w:lvl w:ilvl="0" w:tplc="1E7E14D4">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DE41A0">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7A3914">
      <w:start w:val="1"/>
      <w:numFmt w:val="lowerRoman"/>
      <w:lvlText w:val="%3"/>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3AC35A">
      <w:start w:val="1"/>
      <w:numFmt w:val="decimal"/>
      <w:lvlText w:val="%4"/>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9E3CC6">
      <w:start w:val="1"/>
      <w:numFmt w:val="lowerLetter"/>
      <w:lvlText w:val="%5"/>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46F2A6">
      <w:start w:val="1"/>
      <w:numFmt w:val="lowerRoman"/>
      <w:lvlText w:val="%6"/>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04965E">
      <w:start w:val="1"/>
      <w:numFmt w:val="decimal"/>
      <w:lvlText w:val="%7"/>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485FFE">
      <w:start w:val="1"/>
      <w:numFmt w:val="lowerLetter"/>
      <w:lvlText w:val="%8"/>
      <w:lvlJc w:val="left"/>
      <w:pPr>
        <w:ind w:left="6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7EA23A">
      <w:start w:val="1"/>
      <w:numFmt w:val="lowerRoman"/>
      <w:lvlText w:val="%9"/>
      <w:lvlJc w:val="left"/>
      <w:pPr>
        <w:ind w:left="7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110211D"/>
    <w:multiLevelType w:val="hybridMultilevel"/>
    <w:tmpl w:val="F71A5BDC"/>
    <w:lvl w:ilvl="0" w:tplc="596887B8">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50544C">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020B26">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2CCE20">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5E8CBC">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80E09E">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3E6FC2">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D0E8A4">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CAFB52">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4197EC0"/>
    <w:multiLevelType w:val="hybridMultilevel"/>
    <w:tmpl w:val="A7B0807E"/>
    <w:lvl w:ilvl="0" w:tplc="09B262B6">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5E3352">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E60EE8">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EEEE52">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809A22">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2E902C">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C6A3B4">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B4F150">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A2322E">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55A23B5"/>
    <w:multiLevelType w:val="hybridMultilevel"/>
    <w:tmpl w:val="3ED879C0"/>
    <w:lvl w:ilvl="0" w:tplc="5E0C56E8">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EE16C6">
      <w:start w:val="1"/>
      <w:numFmt w:val="lowerLetter"/>
      <w:lvlText w:val="(%2)"/>
      <w:lvlJc w:val="left"/>
      <w:pPr>
        <w:ind w:left="2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8C229E">
      <w:start w:val="1"/>
      <w:numFmt w:val="lowerRoman"/>
      <w:lvlText w:val="%3"/>
      <w:lvlJc w:val="left"/>
      <w:pPr>
        <w:ind w:left="2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B8283A">
      <w:start w:val="1"/>
      <w:numFmt w:val="decimal"/>
      <w:lvlText w:val="%4"/>
      <w:lvlJc w:val="left"/>
      <w:pPr>
        <w:ind w:left="3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E425FA">
      <w:start w:val="1"/>
      <w:numFmt w:val="lowerLetter"/>
      <w:lvlText w:val="%5"/>
      <w:lvlJc w:val="left"/>
      <w:pPr>
        <w:ind w:left="4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DEAC68">
      <w:start w:val="1"/>
      <w:numFmt w:val="lowerRoman"/>
      <w:lvlText w:val="%6"/>
      <w:lvlJc w:val="left"/>
      <w:pPr>
        <w:ind w:left="5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B8F81C">
      <w:start w:val="1"/>
      <w:numFmt w:val="decimal"/>
      <w:lvlText w:val="%7"/>
      <w:lvlJc w:val="left"/>
      <w:pPr>
        <w:ind w:left="5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B8ECB0">
      <w:start w:val="1"/>
      <w:numFmt w:val="lowerLetter"/>
      <w:lvlText w:val="%8"/>
      <w:lvlJc w:val="left"/>
      <w:pPr>
        <w:ind w:left="6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844562">
      <w:start w:val="1"/>
      <w:numFmt w:val="lowerRoman"/>
      <w:lvlText w:val="%9"/>
      <w:lvlJc w:val="left"/>
      <w:pPr>
        <w:ind w:left="7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6106861"/>
    <w:multiLevelType w:val="hybridMultilevel"/>
    <w:tmpl w:val="33547000"/>
    <w:lvl w:ilvl="0" w:tplc="07B02620">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9A65D6">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02490E">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ECB4B4">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2CA4B0">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325D8A">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0447D2">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BA1244">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4AAF46">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66B21F1"/>
    <w:multiLevelType w:val="hybridMultilevel"/>
    <w:tmpl w:val="C806102E"/>
    <w:lvl w:ilvl="0" w:tplc="193C6782">
      <w:start w:val="1"/>
      <w:numFmt w:val="decimal"/>
      <w:lvlText w:val="%1"/>
      <w:lvlJc w:val="left"/>
      <w:pPr>
        <w:ind w:left="1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A6F8F4">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98E4B8">
      <w:start w:val="1"/>
      <w:numFmt w:val="lowerRoman"/>
      <w:lvlText w:val="%3"/>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4227CE">
      <w:start w:val="1"/>
      <w:numFmt w:val="decimal"/>
      <w:lvlText w:val="%4"/>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7E3E20">
      <w:start w:val="1"/>
      <w:numFmt w:val="lowerLetter"/>
      <w:lvlText w:val="%5"/>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1A4298">
      <w:start w:val="1"/>
      <w:numFmt w:val="lowerRoman"/>
      <w:lvlText w:val="%6"/>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1680D4">
      <w:start w:val="1"/>
      <w:numFmt w:val="decimal"/>
      <w:lvlText w:val="%7"/>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0493C8">
      <w:start w:val="1"/>
      <w:numFmt w:val="lowerLetter"/>
      <w:lvlText w:val="%8"/>
      <w:lvlJc w:val="left"/>
      <w:pPr>
        <w:ind w:left="6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909EF6">
      <w:start w:val="1"/>
      <w:numFmt w:val="lowerRoman"/>
      <w:lvlText w:val="%9"/>
      <w:lvlJc w:val="left"/>
      <w:pPr>
        <w:ind w:left="7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7CE3A85"/>
    <w:multiLevelType w:val="hybridMultilevel"/>
    <w:tmpl w:val="79BCBAA0"/>
    <w:lvl w:ilvl="0" w:tplc="3E7EC076">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0827D6">
      <w:start w:val="2"/>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128172">
      <w:start w:val="1"/>
      <w:numFmt w:val="lowerRoman"/>
      <w:lvlText w:val="%3"/>
      <w:lvlJc w:val="left"/>
      <w:pPr>
        <w:ind w:left="22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2CB6F2">
      <w:start w:val="1"/>
      <w:numFmt w:val="decimal"/>
      <w:lvlText w:val="%4"/>
      <w:lvlJc w:val="left"/>
      <w:pPr>
        <w:ind w:left="30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D2BF9C">
      <w:start w:val="1"/>
      <w:numFmt w:val="lowerLetter"/>
      <w:lvlText w:val="%5"/>
      <w:lvlJc w:val="left"/>
      <w:pPr>
        <w:ind w:left="3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2C69C4">
      <w:start w:val="1"/>
      <w:numFmt w:val="lowerRoman"/>
      <w:lvlText w:val="%6"/>
      <w:lvlJc w:val="left"/>
      <w:pPr>
        <w:ind w:left="44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6046B8">
      <w:start w:val="1"/>
      <w:numFmt w:val="decimal"/>
      <w:lvlText w:val="%7"/>
      <w:lvlJc w:val="left"/>
      <w:pPr>
        <w:ind w:left="51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7C7A9E">
      <w:start w:val="1"/>
      <w:numFmt w:val="lowerLetter"/>
      <w:lvlText w:val="%8"/>
      <w:lvlJc w:val="left"/>
      <w:pPr>
        <w:ind w:left="5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F225BA">
      <w:start w:val="1"/>
      <w:numFmt w:val="lowerRoman"/>
      <w:lvlText w:val="%9"/>
      <w:lvlJc w:val="left"/>
      <w:pPr>
        <w:ind w:left="6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8A04471"/>
    <w:multiLevelType w:val="hybridMultilevel"/>
    <w:tmpl w:val="DFB84C00"/>
    <w:lvl w:ilvl="0" w:tplc="0258458E">
      <w:start w:val="1"/>
      <w:numFmt w:val="lowerLetter"/>
      <w:lvlText w:val="(%1)"/>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48FDAA">
      <w:start w:val="1"/>
      <w:numFmt w:val="lowerLetter"/>
      <w:lvlText w:val="%2"/>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2A4746">
      <w:start w:val="1"/>
      <w:numFmt w:val="lowerRoman"/>
      <w:lvlText w:val="%3"/>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B8C8C0">
      <w:start w:val="1"/>
      <w:numFmt w:val="decimal"/>
      <w:lvlText w:val="%4"/>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F0A606">
      <w:start w:val="1"/>
      <w:numFmt w:val="lowerLetter"/>
      <w:lvlText w:val="%5"/>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8E1F6E">
      <w:start w:val="1"/>
      <w:numFmt w:val="lowerRoman"/>
      <w:lvlText w:val="%6"/>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6A811C">
      <w:start w:val="1"/>
      <w:numFmt w:val="decimal"/>
      <w:lvlText w:val="%7"/>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90ED30">
      <w:start w:val="1"/>
      <w:numFmt w:val="lowerLetter"/>
      <w:lvlText w:val="%8"/>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66CBCC">
      <w:start w:val="1"/>
      <w:numFmt w:val="lowerRoman"/>
      <w:lvlText w:val="%9"/>
      <w:lvlJc w:val="left"/>
      <w:pPr>
        <w:ind w:left="7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B493F53"/>
    <w:multiLevelType w:val="hybridMultilevel"/>
    <w:tmpl w:val="09A8B23E"/>
    <w:lvl w:ilvl="0" w:tplc="67A6E54A">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94C826">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3858FC">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82C5BC">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F2E77A">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14AFCC">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FE0340">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220DBC">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06393C">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B8121AE"/>
    <w:multiLevelType w:val="hybridMultilevel"/>
    <w:tmpl w:val="80C0B3F6"/>
    <w:lvl w:ilvl="0" w:tplc="51C68A20">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2AE71A">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04747E">
      <w:start w:val="1"/>
      <w:numFmt w:val="lowerRoman"/>
      <w:lvlText w:val="%3"/>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CC71F4">
      <w:start w:val="1"/>
      <w:numFmt w:val="decimal"/>
      <w:lvlText w:val="%4"/>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DCF78E">
      <w:start w:val="1"/>
      <w:numFmt w:val="lowerLetter"/>
      <w:lvlText w:val="%5"/>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3A1E18">
      <w:start w:val="1"/>
      <w:numFmt w:val="lowerRoman"/>
      <w:lvlText w:val="%6"/>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F8EBBE">
      <w:start w:val="1"/>
      <w:numFmt w:val="decimal"/>
      <w:lvlText w:val="%7"/>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3272EA">
      <w:start w:val="1"/>
      <w:numFmt w:val="lowerLetter"/>
      <w:lvlText w:val="%8"/>
      <w:lvlJc w:val="left"/>
      <w:pPr>
        <w:ind w:left="6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8A808A">
      <w:start w:val="1"/>
      <w:numFmt w:val="lowerRoman"/>
      <w:lvlText w:val="%9"/>
      <w:lvlJc w:val="left"/>
      <w:pPr>
        <w:ind w:left="7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BCA2373"/>
    <w:multiLevelType w:val="hybridMultilevel"/>
    <w:tmpl w:val="4ED223D8"/>
    <w:lvl w:ilvl="0" w:tplc="A0DEF7B6">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52917A">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08EAC4">
      <w:start w:val="1"/>
      <w:numFmt w:val="lowerRoman"/>
      <w:lvlText w:val="%3"/>
      <w:lvlJc w:val="left"/>
      <w:pPr>
        <w:ind w:left="2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12B924">
      <w:start w:val="1"/>
      <w:numFmt w:val="decimal"/>
      <w:lvlText w:val="%4"/>
      <w:lvlJc w:val="left"/>
      <w:pPr>
        <w:ind w:left="3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EE5BD0">
      <w:start w:val="1"/>
      <w:numFmt w:val="lowerLetter"/>
      <w:lvlText w:val="%5"/>
      <w:lvlJc w:val="left"/>
      <w:pPr>
        <w:ind w:left="4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B03DE4">
      <w:start w:val="1"/>
      <w:numFmt w:val="lowerRoman"/>
      <w:lvlText w:val="%6"/>
      <w:lvlJc w:val="left"/>
      <w:pPr>
        <w:ind w:left="5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BA71A6">
      <w:start w:val="1"/>
      <w:numFmt w:val="decimal"/>
      <w:lvlText w:val="%7"/>
      <w:lvlJc w:val="left"/>
      <w:pPr>
        <w:ind w:left="5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DA8BD4">
      <w:start w:val="1"/>
      <w:numFmt w:val="lowerLetter"/>
      <w:lvlText w:val="%8"/>
      <w:lvlJc w:val="left"/>
      <w:pPr>
        <w:ind w:left="6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7A4EF4">
      <w:start w:val="1"/>
      <w:numFmt w:val="lowerRoman"/>
      <w:lvlText w:val="%9"/>
      <w:lvlJc w:val="left"/>
      <w:pPr>
        <w:ind w:left="7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BF809BC"/>
    <w:multiLevelType w:val="hybridMultilevel"/>
    <w:tmpl w:val="5EEC08DC"/>
    <w:lvl w:ilvl="0" w:tplc="4EA8FDE0">
      <w:start w:val="1"/>
      <w:numFmt w:val="lowerLetter"/>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2C85E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40D2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C294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16FA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A58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2629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387F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AC14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2D9D0CBA"/>
    <w:multiLevelType w:val="hybridMultilevel"/>
    <w:tmpl w:val="E4A0490C"/>
    <w:lvl w:ilvl="0" w:tplc="BFC2F2D0">
      <w:start w:val="1"/>
      <w:numFmt w:val="decimal"/>
      <w:lvlText w:val="%1"/>
      <w:lvlJc w:val="left"/>
      <w:pPr>
        <w:ind w:left="1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D2A784">
      <w:start w:val="1"/>
      <w:numFmt w:val="lowerLetter"/>
      <w:lvlText w:val="(%2)"/>
      <w:lvlJc w:val="left"/>
      <w:pPr>
        <w:ind w:left="2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1820CE">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74E39C">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28AB58">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5AD65E">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FED2E8">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DE9F74">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A44F46">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44B558F"/>
    <w:multiLevelType w:val="hybridMultilevel"/>
    <w:tmpl w:val="3AB80468"/>
    <w:lvl w:ilvl="0" w:tplc="4CD4BABE">
      <w:start w:val="1"/>
      <w:numFmt w:val="lowerLetter"/>
      <w:lvlText w:val="(%1)"/>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4A04B0">
      <w:start w:val="1"/>
      <w:numFmt w:val="lowerLetter"/>
      <w:lvlText w:val="%2"/>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8A31D8">
      <w:start w:val="1"/>
      <w:numFmt w:val="lowerRoman"/>
      <w:lvlText w:val="%3"/>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4269E8">
      <w:start w:val="1"/>
      <w:numFmt w:val="decimal"/>
      <w:lvlText w:val="%4"/>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D68332">
      <w:start w:val="1"/>
      <w:numFmt w:val="lowerLetter"/>
      <w:lvlText w:val="%5"/>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8AE446">
      <w:start w:val="1"/>
      <w:numFmt w:val="lowerRoman"/>
      <w:lvlText w:val="%6"/>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76B78A">
      <w:start w:val="1"/>
      <w:numFmt w:val="decimal"/>
      <w:lvlText w:val="%7"/>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428B28">
      <w:start w:val="1"/>
      <w:numFmt w:val="lowerLetter"/>
      <w:lvlText w:val="%8"/>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4E64F4">
      <w:start w:val="1"/>
      <w:numFmt w:val="lowerRoman"/>
      <w:lvlText w:val="%9"/>
      <w:lvlJc w:val="left"/>
      <w:pPr>
        <w:ind w:left="7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3A0B700C"/>
    <w:multiLevelType w:val="hybridMultilevel"/>
    <w:tmpl w:val="8A28B8E4"/>
    <w:lvl w:ilvl="0" w:tplc="4A889632">
      <w:start w:val="10"/>
      <w:numFmt w:val="decimal"/>
      <w:lvlText w:val="%1"/>
      <w:lvlJc w:val="left"/>
      <w:pPr>
        <w:ind w:left="1565" w:hanging="360"/>
      </w:pPr>
      <w:rPr>
        <w:rFonts w:hint="default"/>
        <w:sz w:val="20"/>
      </w:rPr>
    </w:lvl>
    <w:lvl w:ilvl="1" w:tplc="04250019" w:tentative="1">
      <w:start w:val="1"/>
      <w:numFmt w:val="lowerLetter"/>
      <w:lvlText w:val="%2."/>
      <w:lvlJc w:val="left"/>
      <w:pPr>
        <w:ind w:left="2285" w:hanging="360"/>
      </w:pPr>
    </w:lvl>
    <w:lvl w:ilvl="2" w:tplc="0425001B" w:tentative="1">
      <w:start w:val="1"/>
      <w:numFmt w:val="lowerRoman"/>
      <w:lvlText w:val="%3."/>
      <w:lvlJc w:val="right"/>
      <w:pPr>
        <w:ind w:left="3005" w:hanging="180"/>
      </w:pPr>
    </w:lvl>
    <w:lvl w:ilvl="3" w:tplc="0425000F" w:tentative="1">
      <w:start w:val="1"/>
      <w:numFmt w:val="decimal"/>
      <w:lvlText w:val="%4."/>
      <w:lvlJc w:val="left"/>
      <w:pPr>
        <w:ind w:left="3725" w:hanging="360"/>
      </w:pPr>
    </w:lvl>
    <w:lvl w:ilvl="4" w:tplc="04250019" w:tentative="1">
      <w:start w:val="1"/>
      <w:numFmt w:val="lowerLetter"/>
      <w:lvlText w:val="%5."/>
      <w:lvlJc w:val="left"/>
      <w:pPr>
        <w:ind w:left="4445" w:hanging="360"/>
      </w:pPr>
    </w:lvl>
    <w:lvl w:ilvl="5" w:tplc="0425001B" w:tentative="1">
      <w:start w:val="1"/>
      <w:numFmt w:val="lowerRoman"/>
      <w:lvlText w:val="%6."/>
      <w:lvlJc w:val="right"/>
      <w:pPr>
        <w:ind w:left="5165" w:hanging="180"/>
      </w:pPr>
    </w:lvl>
    <w:lvl w:ilvl="6" w:tplc="0425000F" w:tentative="1">
      <w:start w:val="1"/>
      <w:numFmt w:val="decimal"/>
      <w:lvlText w:val="%7."/>
      <w:lvlJc w:val="left"/>
      <w:pPr>
        <w:ind w:left="5885" w:hanging="360"/>
      </w:pPr>
    </w:lvl>
    <w:lvl w:ilvl="7" w:tplc="04250019" w:tentative="1">
      <w:start w:val="1"/>
      <w:numFmt w:val="lowerLetter"/>
      <w:lvlText w:val="%8."/>
      <w:lvlJc w:val="left"/>
      <w:pPr>
        <w:ind w:left="6605" w:hanging="360"/>
      </w:pPr>
    </w:lvl>
    <w:lvl w:ilvl="8" w:tplc="0425001B" w:tentative="1">
      <w:start w:val="1"/>
      <w:numFmt w:val="lowerRoman"/>
      <w:lvlText w:val="%9."/>
      <w:lvlJc w:val="right"/>
      <w:pPr>
        <w:ind w:left="7325" w:hanging="180"/>
      </w:pPr>
    </w:lvl>
  </w:abstractNum>
  <w:abstractNum w:abstractNumId="32" w15:restartNumberingAfterBreak="0">
    <w:nsid w:val="3A161964"/>
    <w:multiLevelType w:val="hybridMultilevel"/>
    <w:tmpl w:val="86BECF22"/>
    <w:lvl w:ilvl="0" w:tplc="C1DEFE7A">
      <w:start w:val="1"/>
      <w:numFmt w:val="decimal"/>
      <w:lvlText w:val="%1"/>
      <w:lvlJc w:val="left"/>
      <w:pPr>
        <w:ind w:left="1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0EE42E">
      <w:start w:val="1"/>
      <w:numFmt w:val="lowerRoman"/>
      <w:lvlText w:val="(%2)"/>
      <w:lvlJc w:val="left"/>
      <w:pPr>
        <w:ind w:left="3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B2DA50">
      <w:start w:val="1"/>
      <w:numFmt w:val="lowerRoman"/>
      <w:lvlText w:val="%3"/>
      <w:lvlJc w:val="left"/>
      <w:pPr>
        <w:ind w:left="3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F4E34A">
      <w:start w:val="1"/>
      <w:numFmt w:val="decimal"/>
      <w:lvlText w:val="%4"/>
      <w:lvlJc w:val="left"/>
      <w:pPr>
        <w:ind w:left="4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8C1AEA">
      <w:start w:val="1"/>
      <w:numFmt w:val="lowerLetter"/>
      <w:lvlText w:val="%5"/>
      <w:lvlJc w:val="left"/>
      <w:pPr>
        <w:ind w:left="5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946CD6">
      <w:start w:val="1"/>
      <w:numFmt w:val="lowerRoman"/>
      <w:lvlText w:val="%6"/>
      <w:lvlJc w:val="left"/>
      <w:pPr>
        <w:ind w:left="5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ECD5B8">
      <w:start w:val="1"/>
      <w:numFmt w:val="decimal"/>
      <w:lvlText w:val="%7"/>
      <w:lvlJc w:val="left"/>
      <w:pPr>
        <w:ind w:left="6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54939E">
      <w:start w:val="1"/>
      <w:numFmt w:val="lowerLetter"/>
      <w:lvlText w:val="%8"/>
      <w:lvlJc w:val="left"/>
      <w:pPr>
        <w:ind w:left="7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4031CA">
      <w:start w:val="1"/>
      <w:numFmt w:val="lowerRoman"/>
      <w:lvlText w:val="%9"/>
      <w:lvlJc w:val="left"/>
      <w:pPr>
        <w:ind w:left="7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3B4A3FA1"/>
    <w:multiLevelType w:val="hybridMultilevel"/>
    <w:tmpl w:val="64C8A714"/>
    <w:lvl w:ilvl="0" w:tplc="2FF676A4">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58BA7A">
      <w:start w:val="1"/>
      <w:numFmt w:val="lowerLetter"/>
      <w:lvlText w:val="%2"/>
      <w:lvlJc w:val="left"/>
      <w:pPr>
        <w:ind w:left="1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1E46DE">
      <w:start w:val="1"/>
      <w:numFmt w:val="lowerRoman"/>
      <w:lvlText w:val="%3"/>
      <w:lvlJc w:val="left"/>
      <w:pPr>
        <w:ind w:left="2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542D6C">
      <w:start w:val="1"/>
      <w:numFmt w:val="decimal"/>
      <w:lvlText w:val="%4"/>
      <w:lvlJc w:val="left"/>
      <w:pPr>
        <w:ind w:left="3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7485CC">
      <w:start w:val="1"/>
      <w:numFmt w:val="lowerLetter"/>
      <w:lvlText w:val="%5"/>
      <w:lvlJc w:val="left"/>
      <w:pPr>
        <w:ind w:left="39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0C7790">
      <w:start w:val="1"/>
      <w:numFmt w:val="lowerRoman"/>
      <w:lvlText w:val="%6"/>
      <w:lvlJc w:val="left"/>
      <w:pPr>
        <w:ind w:left="4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9EB988">
      <w:start w:val="1"/>
      <w:numFmt w:val="decimal"/>
      <w:lvlText w:val="%7"/>
      <w:lvlJc w:val="left"/>
      <w:pPr>
        <w:ind w:left="5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DEA612">
      <w:start w:val="1"/>
      <w:numFmt w:val="lowerLetter"/>
      <w:lvlText w:val="%8"/>
      <w:lvlJc w:val="left"/>
      <w:pPr>
        <w:ind w:left="6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C217DA">
      <w:start w:val="1"/>
      <w:numFmt w:val="lowerRoman"/>
      <w:lvlText w:val="%9"/>
      <w:lvlJc w:val="left"/>
      <w:pPr>
        <w:ind w:left="6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3B501B1E"/>
    <w:multiLevelType w:val="hybridMultilevel"/>
    <w:tmpl w:val="19565936"/>
    <w:lvl w:ilvl="0" w:tplc="D460F02A">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700198">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98CF98">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0043AC">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B898AE">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E45E84">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22BA54">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90DCF8">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E25B68">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3CDE42A8"/>
    <w:multiLevelType w:val="hybridMultilevel"/>
    <w:tmpl w:val="F3B400E6"/>
    <w:lvl w:ilvl="0" w:tplc="F79E056C">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5885A8">
      <w:start w:val="1"/>
      <w:numFmt w:val="lowerLetter"/>
      <w:lvlText w:val="%2"/>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52F972">
      <w:start w:val="1"/>
      <w:numFmt w:val="lowerRoman"/>
      <w:lvlText w:val="%3"/>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5A36E2">
      <w:start w:val="1"/>
      <w:numFmt w:val="decimal"/>
      <w:lvlText w:val="%4"/>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34199C">
      <w:start w:val="1"/>
      <w:numFmt w:val="lowerLetter"/>
      <w:lvlText w:val="%5"/>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C62C60">
      <w:start w:val="1"/>
      <w:numFmt w:val="lowerRoman"/>
      <w:lvlText w:val="%6"/>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220E74">
      <w:start w:val="1"/>
      <w:numFmt w:val="decimal"/>
      <w:lvlText w:val="%7"/>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BEF1A0">
      <w:start w:val="1"/>
      <w:numFmt w:val="lowerLetter"/>
      <w:lvlText w:val="%8"/>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0AD66A">
      <w:start w:val="1"/>
      <w:numFmt w:val="lowerRoman"/>
      <w:lvlText w:val="%9"/>
      <w:lvlJc w:val="left"/>
      <w:pPr>
        <w:ind w:left="7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3FF97DB7"/>
    <w:multiLevelType w:val="hybridMultilevel"/>
    <w:tmpl w:val="50625228"/>
    <w:lvl w:ilvl="0" w:tplc="5AC0DCCC">
      <w:start w:val="1"/>
      <w:numFmt w:val="decimal"/>
      <w:lvlText w:val="%1"/>
      <w:lvlJc w:val="left"/>
      <w:pPr>
        <w:ind w:left="1315"/>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1" w:tplc="250EFEF8">
      <w:start w:val="1"/>
      <w:numFmt w:val="lowerLetter"/>
      <w:lvlText w:val="%2"/>
      <w:lvlJc w:val="left"/>
      <w:pPr>
        <w:ind w:left="122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2" w:tplc="303829DE">
      <w:start w:val="1"/>
      <w:numFmt w:val="lowerRoman"/>
      <w:lvlText w:val="%3"/>
      <w:lvlJc w:val="left"/>
      <w:pPr>
        <w:ind w:left="194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3" w:tplc="7C5066D6">
      <w:start w:val="1"/>
      <w:numFmt w:val="decimal"/>
      <w:lvlText w:val="%4"/>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4" w:tplc="845E9D3A">
      <w:start w:val="1"/>
      <w:numFmt w:val="lowerLetter"/>
      <w:lvlText w:val="%5"/>
      <w:lvlJc w:val="left"/>
      <w:pPr>
        <w:ind w:left="338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5" w:tplc="441C4E78">
      <w:start w:val="1"/>
      <w:numFmt w:val="lowerRoman"/>
      <w:lvlText w:val="%6"/>
      <w:lvlJc w:val="left"/>
      <w:pPr>
        <w:ind w:left="410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6" w:tplc="D58E326A">
      <w:start w:val="1"/>
      <w:numFmt w:val="decimal"/>
      <w:lvlText w:val="%7"/>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7" w:tplc="82AA4468">
      <w:start w:val="1"/>
      <w:numFmt w:val="lowerLetter"/>
      <w:lvlText w:val="%8"/>
      <w:lvlJc w:val="left"/>
      <w:pPr>
        <w:ind w:left="554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8" w:tplc="D75C6608">
      <w:start w:val="1"/>
      <w:numFmt w:val="lowerRoman"/>
      <w:lvlText w:val="%9"/>
      <w:lvlJc w:val="left"/>
      <w:pPr>
        <w:ind w:left="626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abstractNum>
  <w:abstractNum w:abstractNumId="37" w15:restartNumberingAfterBreak="0">
    <w:nsid w:val="42D10677"/>
    <w:multiLevelType w:val="hybridMultilevel"/>
    <w:tmpl w:val="59BCEDBC"/>
    <w:lvl w:ilvl="0" w:tplc="D38ADE48">
      <w:start w:val="15"/>
      <w:numFmt w:val="decimal"/>
      <w:lvlText w:val="%1"/>
      <w:lvlJc w:val="left"/>
      <w:pPr>
        <w:ind w:left="9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14C4F01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2" w:tplc="1A5E0CC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3" w:tplc="8CD0A61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4" w:tplc="7256C0C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5" w:tplc="375E80F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6" w:tplc="BCD26DD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7" w:tplc="FC7E263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8" w:tplc="09101A0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abstractNum>
  <w:abstractNum w:abstractNumId="38" w15:restartNumberingAfterBreak="0">
    <w:nsid w:val="479F63AF"/>
    <w:multiLevelType w:val="hybridMultilevel"/>
    <w:tmpl w:val="04C8C5AA"/>
    <w:lvl w:ilvl="0" w:tplc="A09E3A18">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EE755A">
      <w:start w:val="1"/>
      <w:numFmt w:val="lowerLetter"/>
      <w:lvlText w:val="(%2)"/>
      <w:lvlJc w:val="left"/>
      <w:pPr>
        <w:ind w:left="2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367732">
      <w:start w:val="1"/>
      <w:numFmt w:val="lowerRoman"/>
      <w:lvlText w:val="%3"/>
      <w:lvlJc w:val="left"/>
      <w:pPr>
        <w:ind w:left="27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FE6C58">
      <w:start w:val="1"/>
      <w:numFmt w:val="decimal"/>
      <w:lvlText w:val="%4"/>
      <w:lvlJc w:val="left"/>
      <w:pPr>
        <w:ind w:left="3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3643F4">
      <w:start w:val="1"/>
      <w:numFmt w:val="lowerLetter"/>
      <w:lvlText w:val="%5"/>
      <w:lvlJc w:val="left"/>
      <w:pPr>
        <w:ind w:left="41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32A33A">
      <w:start w:val="1"/>
      <w:numFmt w:val="lowerRoman"/>
      <w:lvlText w:val="%6"/>
      <w:lvlJc w:val="left"/>
      <w:pPr>
        <w:ind w:left="48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2A0FB4">
      <w:start w:val="1"/>
      <w:numFmt w:val="decimal"/>
      <w:lvlText w:val="%7"/>
      <w:lvlJc w:val="left"/>
      <w:pPr>
        <w:ind w:left="5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5A11EA">
      <w:start w:val="1"/>
      <w:numFmt w:val="lowerLetter"/>
      <w:lvlText w:val="%8"/>
      <w:lvlJc w:val="left"/>
      <w:pPr>
        <w:ind w:left="63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B67ED4">
      <w:start w:val="1"/>
      <w:numFmt w:val="lowerRoman"/>
      <w:lvlText w:val="%9"/>
      <w:lvlJc w:val="left"/>
      <w:pPr>
        <w:ind w:left="70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47A428FD"/>
    <w:multiLevelType w:val="hybridMultilevel"/>
    <w:tmpl w:val="71EC03E0"/>
    <w:lvl w:ilvl="0" w:tplc="06A6759E">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7220DE">
      <w:start w:val="1"/>
      <w:numFmt w:val="lowerLetter"/>
      <w:lvlText w:val="%2"/>
      <w:lvlJc w:val="left"/>
      <w:pPr>
        <w:ind w:left="2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54A682">
      <w:start w:val="1"/>
      <w:numFmt w:val="lowerRoman"/>
      <w:lvlText w:val="%3"/>
      <w:lvlJc w:val="left"/>
      <w:pPr>
        <w:ind w:left="2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945B08">
      <w:start w:val="1"/>
      <w:numFmt w:val="decimal"/>
      <w:lvlText w:val="%4"/>
      <w:lvlJc w:val="left"/>
      <w:pPr>
        <w:ind w:left="3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C8A07A">
      <w:start w:val="1"/>
      <w:numFmt w:val="lowerLetter"/>
      <w:lvlText w:val="%5"/>
      <w:lvlJc w:val="left"/>
      <w:pPr>
        <w:ind w:left="4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16A032">
      <w:start w:val="1"/>
      <w:numFmt w:val="lowerRoman"/>
      <w:lvlText w:val="%6"/>
      <w:lvlJc w:val="left"/>
      <w:pPr>
        <w:ind w:left="4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CA5E8C">
      <w:start w:val="1"/>
      <w:numFmt w:val="decimal"/>
      <w:lvlText w:val="%7"/>
      <w:lvlJc w:val="left"/>
      <w:pPr>
        <w:ind w:left="5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DCF60A">
      <w:start w:val="1"/>
      <w:numFmt w:val="lowerLetter"/>
      <w:lvlText w:val="%8"/>
      <w:lvlJc w:val="left"/>
      <w:pPr>
        <w:ind w:left="6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00294C">
      <w:start w:val="1"/>
      <w:numFmt w:val="lowerRoman"/>
      <w:lvlText w:val="%9"/>
      <w:lvlJc w:val="left"/>
      <w:pPr>
        <w:ind w:left="7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47BC305C"/>
    <w:multiLevelType w:val="hybridMultilevel"/>
    <w:tmpl w:val="E8EC26C2"/>
    <w:lvl w:ilvl="0" w:tplc="3D125112">
      <w:start w:val="1"/>
      <w:numFmt w:val="decimal"/>
      <w:lvlText w:val="%1."/>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E09F9A">
      <w:start w:val="1"/>
      <w:numFmt w:val="lowerLetter"/>
      <w:lvlText w:val="%2"/>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A44D7E">
      <w:start w:val="1"/>
      <w:numFmt w:val="lowerRoman"/>
      <w:lvlText w:val="%3"/>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0C6830">
      <w:start w:val="1"/>
      <w:numFmt w:val="decimal"/>
      <w:lvlText w:val="%4"/>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682AAA">
      <w:start w:val="1"/>
      <w:numFmt w:val="lowerLetter"/>
      <w:lvlText w:val="%5"/>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F4BD36">
      <w:start w:val="1"/>
      <w:numFmt w:val="lowerRoman"/>
      <w:lvlText w:val="%6"/>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621AAE">
      <w:start w:val="1"/>
      <w:numFmt w:val="decimal"/>
      <w:lvlText w:val="%7"/>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005B0A">
      <w:start w:val="1"/>
      <w:numFmt w:val="lowerLetter"/>
      <w:lvlText w:val="%8"/>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62FECC">
      <w:start w:val="1"/>
      <w:numFmt w:val="lowerRoman"/>
      <w:lvlText w:val="%9"/>
      <w:lvlJc w:val="left"/>
      <w:pPr>
        <w:ind w:left="7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4A212741"/>
    <w:multiLevelType w:val="hybridMultilevel"/>
    <w:tmpl w:val="558A1628"/>
    <w:lvl w:ilvl="0" w:tplc="57549B9E">
      <w:start w:val="6"/>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424B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28AC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BA640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446C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AA83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2253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66AE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9818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4BE13A38"/>
    <w:multiLevelType w:val="hybridMultilevel"/>
    <w:tmpl w:val="6622998A"/>
    <w:lvl w:ilvl="0" w:tplc="EEE802C8">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5A516C">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5664D0">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44DAA2">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E6B1F8">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9CC15A">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F2A996">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CEE83C">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BE7E44">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F425AD0"/>
    <w:multiLevelType w:val="hybridMultilevel"/>
    <w:tmpl w:val="3D5C6498"/>
    <w:lvl w:ilvl="0" w:tplc="A2CC09EE">
      <w:start w:val="4"/>
      <w:numFmt w:val="lowerRoman"/>
      <w:lvlText w:val="(%1)"/>
      <w:lvlJc w:val="left"/>
      <w:pPr>
        <w:ind w:left="3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B4A3C0">
      <w:start w:val="1"/>
      <w:numFmt w:val="lowerLetter"/>
      <w:lvlText w:val="%2"/>
      <w:lvlJc w:val="left"/>
      <w:pPr>
        <w:ind w:left="3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4A82EE">
      <w:start w:val="1"/>
      <w:numFmt w:val="lowerRoman"/>
      <w:lvlText w:val="%3"/>
      <w:lvlJc w:val="left"/>
      <w:pPr>
        <w:ind w:left="4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F4B954">
      <w:start w:val="1"/>
      <w:numFmt w:val="decimal"/>
      <w:lvlText w:val="%4"/>
      <w:lvlJc w:val="left"/>
      <w:pPr>
        <w:ind w:left="5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62004A">
      <w:start w:val="1"/>
      <w:numFmt w:val="lowerLetter"/>
      <w:lvlText w:val="%5"/>
      <w:lvlJc w:val="left"/>
      <w:pPr>
        <w:ind w:left="5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EE0DB8">
      <w:start w:val="1"/>
      <w:numFmt w:val="lowerRoman"/>
      <w:lvlText w:val="%6"/>
      <w:lvlJc w:val="left"/>
      <w:pPr>
        <w:ind w:left="6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64E7D8">
      <w:start w:val="1"/>
      <w:numFmt w:val="decimal"/>
      <w:lvlText w:val="%7"/>
      <w:lvlJc w:val="left"/>
      <w:pPr>
        <w:ind w:left="7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A422A0">
      <w:start w:val="1"/>
      <w:numFmt w:val="lowerLetter"/>
      <w:lvlText w:val="%8"/>
      <w:lvlJc w:val="left"/>
      <w:pPr>
        <w:ind w:left="7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E8C008">
      <w:start w:val="1"/>
      <w:numFmt w:val="lowerRoman"/>
      <w:lvlText w:val="%9"/>
      <w:lvlJc w:val="left"/>
      <w:pPr>
        <w:ind w:left="8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51503CA1"/>
    <w:multiLevelType w:val="hybridMultilevel"/>
    <w:tmpl w:val="6F4404E0"/>
    <w:lvl w:ilvl="0" w:tplc="85DE169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36F9A0">
      <w:start w:val="1"/>
      <w:numFmt w:val="lowerLetter"/>
      <w:lvlText w:val="%2"/>
      <w:lvlJc w:val="left"/>
      <w:pPr>
        <w:ind w:left="9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464E9A">
      <w:start w:val="1"/>
      <w:numFmt w:val="lowerRoman"/>
      <w:lvlText w:val="%3"/>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C4D7D0">
      <w:start w:val="1"/>
      <w:numFmt w:val="decimal"/>
      <w:lvlText w:val="%4"/>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9CDB56">
      <w:start w:val="1"/>
      <w:numFmt w:val="lowerRoman"/>
      <w:lvlRestart w:val="0"/>
      <w:lvlText w:val="(%5)"/>
      <w:lvlJc w:val="left"/>
      <w:pPr>
        <w:ind w:left="3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BA36E0">
      <w:start w:val="1"/>
      <w:numFmt w:val="lowerRoman"/>
      <w:lvlText w:val="%6"/>
      <w:lvlJc w:val="left"/>
      <w:pPr>
        <w:ind w:left="3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14D36C">
      <w:start w:val="1"/>
      <w:numFmt w:val="decimal"/>
      <w:lvlText w:val="%7"/>
      <w:lvlJc w:val="left"/>
      <w:pPr>
        <w:ind w:left="4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1E7DE2">
      <w:start w:val="1"/>
      <w:numFmt w:val="lowerLetter"/>
      <w:lvlText w:val="%8"/>
      <w:lvlJc w:val="left"/>
      <w:pPr>
        <w:ind w:left="5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E8A7D8">
      <w:start w:val="1"/>
      <w:numFmt w:val="lowerRoman"/>
      <w:lvlText w:val="%9"/>
      <w:lvlJc w:val="left"/>
      <w:pPr>
        <w:ind w:left="5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51A45327"/>
    <w:multiLevelType w:val="hybridMultilevel"/>
    <w:tmpl w:val="B2E46894"/>
    <w:lvl w:ilvl="0" w:tplc="7284B620">
      <w:start w:val="1"/>
      <w:numFmt w:val="decimal"/>
      <w:lvlText w:val="%1"/>
      <w:lvlJc w:val="left"/>
      <w:pPr>
        <w:ind w:left="1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8E74C6">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EE9910">
      <w:start w:val="1"/>
      <w:numFmt w:val="lowerRoman"/>
      <w:lvlText w:val="%3"/>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24BAAA">
      <w:start w:val="1"/>
      <w:numFmt w:val="decimal"/>
      <w:lvlText w:val="%4"/>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4AF91C">
      <w:start w:val="1"/>
      <w:numFmt w:val="lowerLetter"/>
      <w:lvlText w:val="%5"/>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8ECD04">
      <w:start w:val="1"/>
      <w:numFmt w:val="lowerRoman"/>
      <w:lvlText w:val="%6"/>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54B68E">
      <w:start w:val="1"/>
      <w:numFmt w:val="decimal"/>
      <w:lvlText w:val="%7"/>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F88A70">
      <w:start w:val="1"/>
      <w:numFmt w:val="lowerLetter"/>
      <w:lvlText w:val="%8"/>
      <w:lvlJc w:val="left"/>
      <w:pPr>
        <w:ind w:left="6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849B22">
      <w:start w:val="1"/>
      <w:numFmt w:val="lowerRoman"/>
      <w:lvlText w:val="%9"/>
      <w:lvlJc w:val="left"/>
      <w:pPr>
        <w:ind w:left="7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55D05BF1"/>
    <w:multiLevelType w:val="hybridMultilevel"/>
    <w:tmpl w:val="E49AAE88"/>
    <w:lvl w:ilvl="0" w:tplc="2E000008">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C4C898">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A6B6A8">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1E3C4A">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A0E324">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A840DE">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1CDFB8">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A0306A">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F6C7FA">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562632E9"/>
    <w:multiLevelType w:val="hybridMultilevel"/>
    <w:tmpl w:val="C2DCFFCC"/>
    <w:lvl w:ilvl="0" w:tplc="DF80CC70">
      <w:start w:val="2"/>
      <w:numFmt w:val="decimal"/>
      <w:lvlText w:val="%1"/>
      <w:lvlJc w:val="left"/>
      <w:pPr>
        <w:ind w:left="12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602C04D6">
      <w:start w:val="1"/>
      <w:numFmt w:val="lowerLetter"/>
      <w:lvlText w:val="(%2)"/>
      <w:lvlJc w:val="left"/>
      <w:pPr>
        <w:ind w:left="2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4606B6">
      <w:start w:val="1"/>
      <w:numFmt w:val="lowerRoman"/>
      <w:lvlText w:val="(%3)"/>
      <w:lvlJc w:val="left"/>
      <w:pPr>
        <w:ind w:left="2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8E9526">
      <w:start w:val="1"/>
      <w:numFmt w:val="decimal"/>
      <w:lvlText w:val="%4"/>
      <w:lvlJc w:val="left"/>
      <w:pPr>
        <w:ind w:left="2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48AF78">
      <w:start w:val="1"/>
      <w:numFmt w:val="lowerLetter"/>
      <w:lvlText w:val="%5"/>
      <w:lvlJc w:val="left"/>
      <w:pPr>
        <w:ind w:left="3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DA3D8A">
      <w:start w:val="1"/>
      <w:numFmt w:val="lowerRoman"/>
      <w:lvlText w:val="%6"/>
      <w:lvlJc w:val="left"/>
      <w:pPr>
        <w:ind w:left="4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C66CFC">
      <w:start w:val="1"/>
      <w:numFmt w:val="decimal"/>
      <w:lvlText w:val="%7"/>
      <w:lvlJc w:val="left"/>
      <w:pPr>
        <w:ind w:left="5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168A2E">
      <w:start w:val="1"/>
      <w:numFmt w:val="lowerLetter"/>
      <w:lvlText w:val="%8"/>
      <w:lvlJc w:val="left"/>
      <w:pPr>
        <w:ind w:left="5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C82B50">
      <w:start w:val="1"/>
      <w:numFmt w:val="lowerRoman"/>
      <w:lvlText w:val="%9"/>
      <w:lvlJc w:val="left"/>
      <w:pPr>
        <w:ind w:left="6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57E817C0"/>
    <w:multiLevelType w:val="hybridMultilevel"/>
    <w:tmpl w:val="95067EE4"/>
    <w:lvl w:ilvl="0" w:tplc="503ED5A6">
      <w:start w:val="1"/>
      <w:numFmt w:val="lowerLetter"/>
      <w:lvlText w:val="(%1)"/>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0EC3C0">
      <w:start w:val="1"/>
      <w:numFmt w:val="lowerRoman"/>
      <w:lvlText w:val="(%2)"/>
      <w:lvlJc w:val="left"/>
      <w:pPr>
        <w:ind w:left="3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CCEEBA">
      <w:start w:val="1"/>
      <w:numFmt w:val="lowerRoman"/>
      <w:lvlText w:val="%3"/>
      <w:lvlJc w:val="left"/>
      <w:pPr>
        <w:ind w:left="3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BCDB02">
      <w:start w:val="1"/>
      <w:numFmt w:val="decimal"/>
      <w:lvlText w:val="%4"/>
      <w:lvlJc w:val="left"/>
      <w:pPr>
        <w:ind w:left="4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A4E484">
      <w:start w:val="1"/>
      <w:numFmt w:val="lowerLetter"/>
      <w:lvlText w:val="%5"/>
      <w:lvlJc w:val="left"/>
      <w:pPr>
        <w:ind w:left="5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C80CA6">
      <w:start w:val="1"/>
      <w:numFmt w:val="lowerRoman"/>
      <w:lvlText w:val="%6"/>
      <w:lvlJc w:val="left"/>
      <w:pPr>
        <w:ind w:left="5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F84ED2">
      <w:start w:val="1"/>
      <w:numFmt w:val="decimal"/>
      <w:lvlText w:val="%7"/>
      <w:lvlJc w:val="left"/>
      <w:pPr>
        <w:ind w:left="6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062656">
      <w:start w:val="1"/>
      <w:numFmt w:val="lowerLetter"/>
      <w:lvlText w:val="%8"/>
      <w:lvlJc w:val="left"/>
      <w:pPr>
        <w:ind w:left="7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D8014C">
      <w:start w:val="1"/>
      <w:numFmt w:val="lowerRoman"/>
      <w:lvlText w:val="%9"/>
      <w:lvlJc w:val="left"/>
      <w:pPr>
        <w:ind w:left="7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59055705"/>
    <w:multiLevelType w:val="hybridMultilevel"/>
    <w:tmpl w:val="5A6E883E"/>
    <w:lvl w:ilvl="0" w:tplc="25B6329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0CBFC8">
      <w:start w:val="1"/>
      <w:numFmt w:val="lowerLetter"/>
      <w:lvlText w:val="%2"/>
      <w:lvlJc w:val="left"/>
      <w:pPr>
        <w:ind w:left="9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70AE0C">
      <w:start w:val="1"/>
      <w:numFmt w:val="lowerRoman"/>
      <w:lvlText w:val="%3"/>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5C6FC0">
      <w:start w:val="1"/>
      <w:numFmt w:val="decimal"/>
      <w:lvlText w:val="%4"/>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E045B0">
      <w:start w:val="1"/>
      <w:numFmt w:val="lowerRoman"/>
      <w:lvlRestart w:val="0"/>
      <w:lvlText w:val="(%5)"/>
      <w:lvlJc w:val="left"/>
      <w:pPr>
        <w:ind w:left="3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6062F4">
      <w:start w:val="1"/>
      <w:numFmt w:val="lowerRoman"/>
      <w:lvlText w:val="%6"/>
      <w:lvlJc w:val="left"/>
      <w:pPr>
        <w:ind w:left="3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20A0EC">
      <w:start w:val="1"/>
      <w:numFmt w:val="decimal"/>
      <w:lvlText w:val="%7"/>
      <w:lvlJc w:val="left"/>
      <w:pPr>
        <w:ind w:left="4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7AE718">
      <w:start w:val="1"/>
      <w:numFmt w:val="lowerLetter"/>
      <w:lvlText w:val="%8"/>
      <w:lvlJc w:val="left"/>
      <w:pPr>
        <w:ind w:left="5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22CC28">
      <w:start w:val="1"/>
      <w:numFmt w:val="lowerRoman"/>
      <w:lvlText w:val="%9"/>
      <w:lvlJc w:val="left"/>
      <w:pPr>
        <w:ind w:left="5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59223AA7"/>
    <w:multiLevelType w:val="hybridMultilevel"/>
    <w:tmpl w:val="91388834"/>
    <w:lvl w:ilvl="0" w:tplc="B83EB322">
      <w:start w:val="3"/>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80C978">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36AD52">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EA9CC2">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00DE84">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C0A616">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46494E">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E8EECE">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92CEE0">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5B5468DA"/>
    <w:multiLevelType w:val="hybridMultilevel"/>
    <w:tmpl w:val="9D763C5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5D7356E3"/>
    <w:multiLevelType w:val="hybridMultilevel"/>
    <w:tmpl w:val="F864B058"/>
    <w:lvl w:ilvl="0" w:tplc="A1189DA2">
      <w:start w:val="1"/>
      <w:numFmt w:val="decimal"/>
      <w:lvlText w:val="%1"/>
      <w:lvlJc w:val="left"/>
      <w:pPr>
        <w:ind w:left="1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DCF3D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7045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A63C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8229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DE74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160C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8C61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8CFB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5FAE58A8"/>
    <w:multiLevelType w:val="hybridMultilevel"/>
    <w:tmpl w:val="C52C9A5C"/>
    <w:lvl w:ilvl="0" w:tplc="430EE1D0">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040B1A">
      <w:start w:val="1"/>
      <w:numFmt w:val="lowerLetter"/>
      <w:lvlText w:val="%2"/>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4EF23E">
      <w:start w:val="1"/>
      <w:numFmt w:val="lowerRoman"/>
      <w:lvlText w:val="%3"/>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848D52">
      <w:start w:val="1"/>
      <w:numFmt w:val="decimal"/>
      <w:lvlText w:val="%4"/>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8E170C">
      <w:start w:val="1"/>
      <w:numFmt w:val="lowerLetter"/>
      <w:lvlText w:val="%5"/>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EA2A92">
      <w:start w:val="1"/>
      <w:numFmt w:val="lowerRoman"/>
      <w:lvlText w:val="%6"/>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8AF42A">
      <w:start w:val="1"/>
      <w:numFmt w:val="decimal"/>
      <w:lvlText w:val="%7"/>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843610">
      <w:start w:val="1"/>
      <w:numFmt w:val="lowerLetter"/>
      <w:lvlText w:val="%8"/>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8A5ADE">
      <w:start w:val="1"/>
      <w:numFmt w:val="lowerRoman"/>
      <w:lvlText w:val="%9"/>
      <w:lvlJc w:val="left"/>
      <w:pPr>
        <w:ind w:left="7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5FE225A0"/>
    <w:multiLevelType w:val="hybridMultilevel"/>
    <w:tmpl w:val="398062DA"/>
    <w:lvl w:ilvl="0" w:tplc="E006E8D0">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B6CD12">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D499F4">
      <w:start w:val="1"/>
      <w:numFmt w:val="lowerRoman"/>
      <w:lvlText w:val="%3"/>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04D6A4">
      <w:start w:val="1"/>
      <w:numFmt w:val="decimal"/>
      <w:lvlText w:val="%4"/>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14282A">
      <w:start w:val="1"/>
      <w:numFmt w:val="lowerLetter"/>
      <w:lvlText w:val="%5"/>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EA6C30">
      <w:start w:val="1"/>
      <w:numFmt w:val="lowerRoman"/>
      <w:lvlText w:val="%6"/>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F8ACB2">
      <w:start w:val="1"/>
      <w:numFmt w:val="decimal"/>
      <w:lvlText w:val="%7"/>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3E6744">
      <w:start w:val="1"/>
      <w:numFmt w:val="lowerLetter"/>
      <w:lvlText w:val="%8"/>
      <w:lvlJc w:val="left"/>
      <w:pPr>
        <w:ind w:left="6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A8DE4E">
      <w:start w:val="1"/>
      <w:numFmt w:val="lowerRoman"/>
      <w:lvlText w:val="%9"/>
      <w:lvlJc w:val="left"/>
      <w:pPr>
        <w:ind w:left="7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609C1A47"/>
    <w:multiLevelType w:val="hybridMultilevel"/>
    <w:tmpl w:val="77BA95F2"/>
    <w:lvl w:ilvl="0" w:tplc="E96429D8">
      <w:start w:val="6"/>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6A67FC">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B253C2">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8ED2">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12A214">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4E7464">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8446A2">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B64160">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E2BACE">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60FD0CDF"/>
    <w:multiLevelType w:val="hybridMultilevel"/>
    <w:tmpl w:val="137CC222"/>
    <w:lvl w:ilvl="0" w:tplc="42A41846">
      <w:start w:val="1"/>
      <w:numFmt w:val="lowerLetter"/>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0A0E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944B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FCF0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AAA5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82F8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E42E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EE15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24D1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61205F32"/>
    <w:multiLevelType w:val="hybridMultilevel"/>
    <w:tmpl w:val="ADB210DC"/>
    <w:lvl w:ilvl="0" w:tplc="383E0982">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B60D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34A0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C017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24A7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7AF4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304C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3A98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74B22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63503C60"/>
    <w:multiLevelType w:val="hybridMultilevel"/>
    <w:tmpl w:val="ECA04326"/>
    <w:lvl w:ilvl="0" w:tplc="85B03194">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5228B8">
      <w:start w:val="1"/>
      <w:numFmt w:val="lowerLetter"/>
      <w:lvlText w:val="%2"/>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0E2694">
      <w:start w:val="1"/>
      <w:numFmt w:val="lowerRoman"/>
      <w:lvlText w:val="%3"/>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948440">
      <w:start w:val="1"/>
      <w:numFmt w:val="decimal"/>
      <w:lvlText w:val="%4"/>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669E82">
      <w:start w:val="1"/>
      <w:numFmt w:val="lowerLetter"/>
      <w:lvlText w:val="%5"/>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7CEF7A">
      <w:start w:val="1"/>
      <w:numFmt w:val="lowerRoman"/>
      <w:lvlText w:val="%6"/>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3CD084">
      <w:start w:val="1"/>
      <w:numFmt w:val="decimal"/>
      <w:lvlText w:val="%7"/>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785260">
      <w:start w:val="1"/>
      <w:numFmt w:val="lowerLetter"/>
      <w:lvlText w:val="%8"/>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204E0E">
      <w:start w:val="1"/>
      <w:numFmt w:val="lowerRoman"/>
      <w:lvlText w:val="%9"/>
      <w:lvlJc w:val="left"/>
      <w:pPr>
        <w:ind w:left="7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64014929"/>
    <w:multiLevelType w:val="hybridMultilevel"/>
    <w:tmpl w:val="D6922214"/>
    <w:lvl w:ilvl="0" w:tplc="C7FC86D8">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ACA4DC">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B06B58">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24DBCE">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904F08">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98A5EC">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841354">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400AB0">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2AA1BC">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6B986B6A"/>
    <w:multiLevelType w:val="hybridMultilevel"/>
    <w:tmpl w:val="210E7D0A"/>
    <w:lvl w:ilvl="0" w:tplc="61AA3664">
      <w:start w:val="1"/>
      <w:numFmt w:val="decimal"/>
      <w:lvlText w:val="%1)"/>
      <w:lvlJc w:val="left"/>
      <w:pPr>
        <w:ind w:left="1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647D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E607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286A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0CA9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1A86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889A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BAE1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D47D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6D924E21"/>
    <w:multiLevelType w:val="hybridMultilevel"/>
    <w:tmpl w:val="2CB0C76C"/>
    <w:lvl w:ilvl="0" w:tplc="31F04E66">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7A5CBC">
      <w:start w:val="1"/>
      <w:numFmt w:val="lowerLetter"/>
      <w:lvlText w:val="%2"/>
      <w:lvlJc w:val="left"/>
      <w:pPr>
        <w:ind w:left="2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7241CC">
      <w:start w:val="1"/>
      <w:numFmt w:val="lowerRoman"/>
      <w:lvlText w:val="%3"/>
      <w:lvlJc w:val="left"/>
      <w:pPr>
        <w:ind w:left="2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DAB87C">
      <w:start w:val="1"/>
      <w:numFmt w:val="decimal"/>
      <w:lvlText w:val="%4"/>
      <w:lvlJc w:val="left"/>
      <w:pPr>
        <w:ind w:left="3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0046E">
      <w:start w:val="1"/>
      <w:numFmt w:val="lowerLetter"/>
      <w:lvlText w:val="%5"/>
      <w:lvlJc w:val="left"/>
      <w:pPr>
        <w:ind w:left="4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0E38B4">
      <w:start w:val="1"/>
      <w:numFmt w:val="lowerRoman"/>
      <w:lvlText w:val="%6"/>
      <w:lvlJc w:val="left"/>
      <w:pPr>
        <w:ind w:left="4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E4354A">
      <w:start w:val="1"/>
      <w:numFmt w:val="decimal"/>
      <w:lvlText w:val="%7"/>
      <w:lvlJc w:val="left"/>
      <w:pPr>
        <w:ind w:left="5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CC3E0A">
      <w:start w:val="1"/>
      <w:numFmt w:val="lowerLetter"/>
      <w:lvlText w:val="%8"/>
      <w:lvlJc w:val="left"/>
      <w:pPr>
        <w:ind w:left="6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1C4036">
      <w:start w:val="1"/>
      <w:numFmt w:val="lowerRoman"/>
      <w:lvlText w:val="%9"/>
      <w:lvlJc w:val="left"/>
      <w:pPr>
        <w:ind w:left="7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6F090CDE"/>
    <w:multiLevelType w:val="hybridMultilevel"/>
    <w:tmpl w:val="A7E6B0FC"/>
    <w:lvl w:ilvl="0" w:tplc="54D00A08">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AE0D34">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64562A">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509CAC">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A4896E">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A2BDBC">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2C28DA">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8EF56C">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62D5DE">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711A4730"/>
    <w:multiLevelType w:val="hybridMultilevel"/>
    <w:tmpl w:val="9686FD44"/>
    <w:lvl w:ilvl="0" w:tplc="C9CA074A">
      <w:start w:val="1"/>
      <w:numFmt w:val="lowerLetter"/>
      <w:lvlText w:val="(%1)"/>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B49BC4">
      <w:start w:val="1"/>
      <w:numFmt w:val="lowerLetter"/>
      <w:lvlText w:val="%2"/>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80408A">
      <w:start w:val="1"/>
      <w:numFmt w:val="lowerRoman"/>
      <w:lvlText w:val="%3"/>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B288C0">
      <w:start w:val="1"/>
      <w:numFmt w:val="decimal"/>
      <w:lvlText w:val="%4"/>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7A795E">
      <w:start w:val="1"/>
      <w:numFmt w:val="lowerLetter"/>
      <w:lvlText w:val="%5"/>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DE282E">
      <w:start w:val="1"/>
      <w:numFmt w:val="lowerRoman"/>
      <w:lvlText w:val="%6"/>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D088AA">
      <w:start w:val="1"/>
      <w:numFmt w:val="decimal"/>
      <w:lvlText w:val="%7"/>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9AB7A6">
      <w:start w:val="1"/>
      <w:numFmt w:val="lowerLetter"/>
      <w:lvlText w:val="%8"/>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14104C">
      <w:start w:val="1"/>
      <w:numFmt w:val="lowerRoman"/>
      <w:lvlText w:val="%9"/>
      <w:lvlJc w:val="left"/>
      <w:pPr>
        <w:ind w:left="7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78D97846"/>
    <w:multiLevelType w:val="hybridMultilevel"/>
    <w:tmpl w:val="ACA0E430"/>
    <w:lvl w:ilvl="0" w:tplc="8F203BEC">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886A34">
      <w:start w:val="1"/>
      <w:numFmt w:val="lowerLetter"/>
      <w:lvlText w:val="%2"/>
      <w:lvlJc w:val="left"/>
      <w:pPr>
        <w:ind w:left="2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3C88D8">
      <w:start w:val="1"/>
      <w:numFmt w:val="lowerRoman"/>
      <w:lvlText w:val="%3"/>
      <w:lvlJc w:val="left"/>
      <w:pPr>
        <w:ind w:left="2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9C1A66">
      <w:start w:val="1"/>
      <w:numFmt w:val="decimal"/>
      <w:lvlText w:val="%4"/>
      <w:lvlJc w:val="left"/>
      <w:pPr>
        <w:ind w:left="3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224608">
      <w:start w:val="1"/>
      <w:numFmt w:val="lowerLetter"/>
      <w:lvlText w:val="%5"/>
      <w:lvlJc w:val="left"/>
      <w:pPr>
        <w:ind w:left="4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961FEC">
      <w:start w:val="1"/>
      <w:numFmt w:val="lowerRoman"/>
      <w:lvlText w:val="%6"/>
      <w:lvlJc w:val="left"/>
      <w:pPr>
        <w:ind w:left="4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9AF15E">
      <w:start w:val="1"/>
      <w:numFmt w:val="decimal"/>
      <w:lvlText w:val="%7"/>
      <w:lvlJc w:val="left"/>
      <w:pPr>
        <w:ind w:left="5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48D35A">
      <w:start w:val="1"/>
      <w:numFmt w:val="lowerLetter"/>
      <w:lvlText w:val="%8"/>
      <w:lvlJc w:val="left"/>
      <w:pPr>
        <w:ind w:left="6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4638DE">
      <w:start w:val="1"/>
      <w:numFmt w:val="lowerRoman"/>
      <w:lvlText w:val="%9"/>
      <w:lvlJc w:val="left"/>
      <w:pPr>
        <w:ind w:left="7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792C5FCD"/>
    <w:multiLevelType w:val="hybridMultilevel"/>
    <w:tmpl w:val="96024E2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6" w15:restartNumberingAfterBreak="0">
    <w:nsid w:val="7A8766D9"/>
    <w:multiLevelType w:val="hybridMultilevel"/>
    <w:tmpl w:val="CA2ED440"/>
    <w:lvl w:ilvl="0" w:tplc="29E23EC2">
      <w:start w:val="1"/>
      <w:numFmt w:val="lowerLetter"/>
      <w:lvlText w:val="(%1)"/>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6C6DF2">
      <w:start w:val="1"/>
      <w:numFmt w:val="lowerLetter"/>
      <w:lvlText w:val="%2"/>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9C2560">
      <w:start w:val="1"/>
      <w:numFmt w:val="lowerRoman"/>
      <w:lvlText w:val="%3"/>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EE2892">
      <w:start w:val="1"/>
      <w:numFmt w:val="decimal"/>
      <w:lvlText w:val="%4"/>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E26982">
      <w:start w:val="1"/>
      <w:numFmt w:val="lowerLetter"/>
      <w:lvlText w:val="%5"/>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9A9D60">
      <w:start w:val="1"/>
      <w:numFmt w:val="lowerRoman"/>
      <w:lvlText w:val="%6"/>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4E8EB6">
      <w:start w:val="1"/>
      <w:numFmt w:val="decimal"/>
      <w:lvlText w:val="%7"/>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B680B0">
      <w:start w:val="1"/>
      <w:numFmt w:val="lowerLetter"/>
      <w:lvlText w:val="%8"/>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9C4AAC">
      <w:start w:val="1"/>
      <w:numFmt w:val="lowerRoman"/>
      <w:lvlText w:val="%9"/>
      <w:lvlJc w:val="left"/>
      <w:pPr>
        <w:ind w:left="7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7C202281"/>
    <w:multiLevelType w:val="hybridMultilevel"/>
    <w:tmpl w:val="B628A93C"/>
    <w:lvl w:ilvl="0" w:tplc="F072D0B0">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C26858">
      <w:start w:val="1"/>
      <w:numFmt w:val="lowerLetter"/>
      <w:lvlText w:val="%2"/>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1026BC">
      <w:start w:val="1"/>
      <w:numFmt w:val="lowerRoman"/>
      <w:lvlText w:val="%3"/>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9C8836">
      <w:start w:val="1"/>
      <w:numFmt w:val="decimal"/>
      <w:lvlText w:val="%4"/>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F4ACCE">
      <w:start w:val="1"/>
      <w:numFmt w:val="lowerLetter"/>
      <w:lvlText w:val="%5"/>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BE10EE">
      <w:start w:val="1"/>
      <w:numFmt w:val="lowerRoman"/>
      <w:lvlText w:val="%6"/>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8EBFF0">
      <w:start w:val="1"/>
      <w:numFmt w:val="decimal"/>
      <w:lvlText w:val="%7"/>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5ADEC8">
      <w:start w:val="1"/>
      <w:numFmt w:val="lowerLetter"/>
      <w:lvlText w:val="%8"/>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3CA19A">
      <w:start w:val="1"/>
      <w:numFmt w:val="lowerRoman"/>
      <w:lvlText w:val="%9"/>
      <w:lvlJc w:val="left"/>
      <w:pPr>
        <w:ind w:left="6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7C5C1D15"/>
    <w:multiLevelType w:val="hybridMultilevel"/>
    <w:tmpl w:val="AC12ACCE"/>
    <w:lvl w:ilvl="0" w:tplc="D73A464A">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0A8742">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18A50A">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187572">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A255FC">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DA81F8">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A660">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1434D8">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609778">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656543590">
    <w:abstractNumId w:val="12"/>
  </w:num>
  <w:num w:numId="2" w16cid:durableId="980228455">
    <w:abstractNumId w:val="4"/>
  </w:num>
  <w:num w:numId="3" w16cid:durableId="1988902139">
    <w:abstractNumId w:val="60"/>
  </w:num>
  <w:num w:numId="4" w16cid:durableId="1035354533">
    <w:abstractNumId w:val="37"/>
  </w:num>
  <w:num w:numId="5" w16cid:durableId="908735522">
    <w:abstractNumId w:val="57"/>
  </w:num>
  <w:num w:numId="6" w16cid:durableId="1256095274">
    <w:abstractNumId w:val="41"/>
  </w:num>
  <w:num w:numId="7" w16cid:durableId="781608100">
    <w:abstractNumId w:val="28"/>
  </w:num>
  <w:num w:numId="8" w16cid:durableId="1018199814">
    <w:abstractNumId w:val="56"/>
  </w:num>
  <w:num w:numId="9" w16cid:durableId="973949785">
    <w:abstractNumId w:val="29"/>
  </w:num>
  <w:num w:numId="10" w16cid:durableId="177163260">
    <w:abstractNumId w:val="36"/>
  </w:num>
  <w:num w:numId="11" w16cid:durableId="662588736">
    <w:abstractNumId w:val="47"/>
  </w:num>
  <w:num w:numId="12" w16cid:durableId="964239213">
    <w:abstractNumId w:val="0"/>
  </w:num>
  <w:num w:numId="13" w16cid:durableId="293484484">
    <w:abstractNumId w:val="30"/>
  </w:num>
  <w:num w:numId="14" w16cid:durableId="1683899456">
    <w:abstractNumId w:val="27"/>
  </w:num>
  <w:num w:numId="15" w16cid:durableId="2030525823">
    <w:abstractNumId w:val="15"/>
  </w:num>
  <w:num w:numId="16" w16cid:durableId="2139495292">
    <w:abstractNumId w:val="34"/>
  </w:num>
  <w:num w:numId="17" w16cid:durableId="829297219">
    <w:abstractNumId w:val="16"/>
  </w:num>
  <w:num w:numId="18" w16cid:durableId="1148668262">
    <w:abstractNumId w:val="53"/>
  </w:num>
  <w:num w:numId="19" w16cid:durableId="263002840">
    <w:abstractNumId w:val="23"/>
  </w:num>
  <w:num w:numId="20" w16cid:durableId="1033921860">
    <w:abstractNumId w:val="44"/>
  </w:num>
  <w:num w:numId="21" w16cid:durableId="1217280977">
    <w:abstractNumId w:val="49"/>
  </w:num>
  <w:num w:numId="22" w16cid:durableId="1372803753">
    <w:abstractNumId w:val="54"/>
  </w:num>
  <w:num w:numId="23" w16cid:durableId="353505363">
    <w:abstractNumId w:val="3"/>
  </w:num>
  <w:num w:numId="24" w16cid:durableId="296839834">
    <w:abstractNumId w:val="62"/>
  </w:num>
  <w:num w:numId="25" w16cid:durableId="1662927210">
    <w:abstractNumId w:val="20"/>
  </w:num>
  <w:num w:numId="26" w16cid:durableId="209078323">
    <w:abstractNumId w:val="6"/>
  </w:num>
  <w:num w:numId="27" w16cid:durableId="2052460118">
    <w:abstractNumId w:val="48"/>
  </w:num>
  <w:num w:numId="28" w16cid:durableId="1184706776">
    <w:abstractNumId w:val="13"/>
  </w:num>
  <w:num w:numId="29" w16cid:durableId="1876036160">
    <w:abstractNumId w:val="2"/>
  </w:num>
  <w:num w:numId="30" w16cid:durableId="274335867">
    <w:abstractNumId w:val="50"/>
  </w:num>
  <w:num w:numId="31" w16cid:durableId="366879327">
    <w:abstractNumId w:val="64"/>
  </w:num>
  <w:num w:numId="32" w16cid:durableId="315692393">
    <w:abstractNumId w:val="14"/>
  </w:num>
  <w:num w:numId="33" w16cid:durableId="758673490">
    <w:abstractNumId w:val="9"/>
  </w:num>
  <w:num w:numId="34" w16cid:durableId="1752462927">
    <w:abstractNumId w:val="59"/>
  </w:num>
  <w:num w:numId="35" w16cid:durableId="411004994">
    <w:abstractNumId w:val="22"/>
  </w:num>
  <w:num w:numId="36" w16cid:durableId="2088306956">
    <w:abstractNumId w:val="52"/>
  </w:num>
  <w:num w:numId="37" w16cid:durableId="1631281643">
    <w:abstractNumId w:val="21"/>
  </w:num>
  <w:num w:numId="38" w16cid:durableId="449516652">
    <w:abstractNumId w:val="58"/>
  </w:num>
  <w:num w:numId="39" w16cid:durableId="487552553">
    <w:abstractNumId w:val="66"/>
  </w:num>
  <w:num w:numId="40" w16cid:durableId="286812998">
    <w:abstractNumId w:val="10"/>
  </w:num>
  <w:num w:numId="41" w16cid:durableId="1873612580">
    <w:abstractNumId w:val="39"/>
  </w:num>
  <w:num w:numId="42" w16cid:durableId="1965843093">
    <w:abstractNumId w:val="42"/>
  </w:num>
  <w:num w:numId="43" w16cid:durableId="666860802">
    <w:abstractNumId w:val="35"/>
  </w:num>
  <w:num w:numId="44" w16cid:durableId="749079341">
    <w:abstractNumId w:val="24"/>
  </w:num>
  <w:num w:numId="45" w16cid:durableId="757481313">
    <w:abstractNumId w:val="63"/>
  </w:num>
  <w:num w:numId="46" w16cid:durableId="934361245">
    <w:abstractNumId w:val="33"/>
  </w:num>
  <w:num w:numId="47" w16cid:durableId="1652322068">
    <w:abstractNumId w:val="19"/>
  </w:num>
  <w:num w:numId="48" w16cid:durableId="1387023375">
    <w:abstractNumId w:val="26"/>
  </w:num>
  <w:num w:numId="49" w16cid:durableId="261493422">
    <w:abstractNumId w:val="46"/>
  </w:num>
  <w:num w:numId="50" w16cid:durableId="236521103">
    <w:abstractNumId w:val="17"/>
  </w:num>
  <w:num w:numId="51" w16cid:durableId="1451242043">
    <w:abstractNumId w:val="8"/>
  </w:num>
  <w:num w:numId="52" w16cid:durableId="1654095029">
    <w:abstractNumId w:val="25"/>
  </w:num>
  <w:num w:numId="53" w16cid:durableId="595677386">
    <w:abstractNumId w:val="1"/>
  </w:num>
  <w:num w:numId="54" w16cid:durableId="1938174215">
    <w:abstractNumId w:val="18"/>
  </w:num>
  <w:num w:numId="55" w16cid:durableId="742292685">
    <w:abstractNumId w:val="11"/>
  </w:num>
  <w:num w:numId="56" w16cid:durableId="61569345">
    <w:abstractNumId w:val="67"/>
  </w:num>
  <w:num w:numId="57" w16cid:durableId="2012021435">
    <w:abstractNumId w:val="7"/>
  </w:num>
  <w:num w:numId="58" w16cid:durableId="312830266">
    <w:abstractNumId w:val="38"/>
  </w:num>
  <w:num w:numId="59" w16cid:durableId="595867570">
    <w:abstractNumId w:val="68"/>
  </w:num>
  <w:num w:numId="60" w16cid:durableId="1968974440">
    <w:abstractNumId w:val="32"/>
  </w:num>
  <w:num w:numId="61" w16cid:durableId="650984892">
    <w:abstractNumId w:val="43"/>
  </w:num>
  <w:num w:numId="62" w16cid:durableId="1012953955">
    <w:abstractNumId w:val="40"/>
  </w:num>
  <w:num w:numId="63" w16cid:durableId="685597068">
    <w:abstractNumId w:val="45"/>
  </w:num>
  <w:num w:numId="64" w16cid:durableId="1324964519">
    <w:abstractNumId w:val="61"/>
  </w:num>
  <w:num w:numId="65" w16cid:durableId="2003967081">
    <w:abstractNumId w:val="55"/>
  </w:num>
  <w:num w:numId="66" w16cid:durableId="1316883935">
    <w:abstractNumId w:val="31"/>
  </w:num>
  <w:num w:numId="67" w16cid:durableId="1408263123">
    <w:abstractNumId w:val="5"/>
  </w:num>
  <w:num w:numId="68" w16cid:durableId="854031750">
    <w:abstractNumId w:val="51"/>
  </w:num>
  <w:num w:numId="69" w16cid:durableId="1362435265">
    <w:abstractNumId w:val="65"/>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1D7"/>
    <w:rsid w:val="000004E8"/>
    <w:rsid w:val="00003E6D"/>
    <w:rsid w:val="00004ABB"/>
    <w:rsid w:val="00006984"/>
    <w:rsid w:val="000104DD"/>
    <w:rsid w:val="00012726"/>
    <w:rsid w:val="00016DE1"/>
    <w:rsid w:val="00017015"/>
    <w:rsid w:val="00017AC9"/>
    <w:rsid w:val="00022041"/>
    <w:rsid w:val="00023439"/>
    <w:rsid w:val="000260EC"/>
    <w:rsid w:val="00026393"/>
    <w:rsid w:val="0002729F"/>
    <w:rsid w:val="00030071"/>
    <w:rsid w:val="0003044B"/>
    <w:rsid w:val="000332D0"/>
    <w:rsid w:val="00033A9A"/>
    <w:rsid w:val="000345E2"/>
    <w:rsid w:val="0003765F"/>
    <w:rsid w:val="00042892"/>
    <w:rsid w:val="0004295F"/>
    <w:rsid w:val="00044863"/>
    <w:rsid w:val="00044D19"/>
    <w:rsid w:val="00046F42"/>
    <w:rsid w:val="00047FD1"/>
    <w:rsid w:val="00050206"/>
    <w:rsid w:val="00056743"/>
    <w:rsid w:val="000574EA"/>
    <w:rsid w:val="00061212"/>
    <w:rsid w:val="00061B5C"/>
    <w:rsid w:val="000640C1"/>
    <w:rsid w:val="00064C8E"/>
    <w:rsid w:val="000652D9"/>
    <w:rsid w:val="00065F2C"/>
    <w:rsid w:val="00077AC6"/>
    <w:rsid w:val="0008034C"/>
    <w:rsid w:val="00081A17"/>
    <w:rsid w:val="00081CB2"/>
    <w:rsid w:val="00086C3F"/>
    <w:rsid w:val="000870BF"/>
    <w:rsid w:val="00087D87"/>
    <w:rsid w:val="00090A2E"/>
    <w:rsid w:val="000910D1"/>
    <w:rsid w:val="000921E0"/>
    <w:rsid w:val="00093158"/>
    <w:rsid w:val="00096B3E"/>
    <w:rsid w:val="0009770D"/>
    <w:rsid w:val="000A59CB"/>
    <w:rsid w:val="000A6D05"/>
    <w:rsid w:val="000A7177"/>
    <w:rsid w:val="000B1C6B"/>
    <w:rsid w:val="000B723D"/>
    <w:rsid w:val="000C012B"/>
    <w:rsid w:val="000C1A78"/>
    <w:rsid w:val="000C221F"/>
    <w:rsid w:val="000C3E02"/>
    <w:rsid w:val="000C3F44"/>
    <w:rsid w:val="000C7C9F"/>
    <w:rsid w:val="000C7F83"/>
    <w:rsid w:val="000D153B"/>
    <w:rsid w:val="000D1570"/>
    <w:rsid w:val="000D1846"/>
    <w:rsid w:val="000D2731"/>
    <w:rsid w:val="000D47D8"/>
    <w:rsid w:val="000D676C"/>
    <w:rsid w:val="000D71A9"/>
    <w:rsid w:val="000E56E6"/>
    <w:rsid w:val="000E58D0"/>
    <w:rsid w:val="000E7617"/>
    <w:rsid w:val="000E7E19"/>
    <w:rsid w:val="000F1FCF"/>
    <w:rsid w:val="00100D33"/>
    <w:rsid w:val="00101402"/>
    <w:rsid w:val="0010140C"/>
    <w:rsid w:val="001020A8"/>
    <w:rsid w:val="00103B68"/>
    <w:rsid w:val="00105BC3"/>
    <w:rsid w:val="00105E59"/>
    <w:rsid w:val="001073BD"/>
    <w:rsid w:val="00107D1D"/>
    <w:rsid w:val="001119DC"/>
    <w:rsid w:val="00113055"/>
    <w:rsid w:val="00113714"/>
    <w:rsid w:val="001218C5"/>
    <w:rsid w:val="00124C23"/>
    <w:rsid w:val="001255ED"/>
    <w:rsid w:val="00125686"/>
    <w:rsid w:val="00126B2B"/>
    <w:rsid w:val="00127EFE"/>
    <w:rsid w:val="0013053E"/>
    <w:rsid w:val="0013246E"/>
    <w:rsid w:val="00133DE9"/>
    <w:rsid w:val="001379FC"/>
    <w:rsid w:val="00140517"/>
    <w:rsid w:val="001428EC"/>
    <w:rsid w:val="00143E32"/>
    <w:rsid w:val="00143E94"/>
    <w:rsid w:val="00147704"/>
    <w:rsid w:val="00150467"/>
    <w:rsid w:val="001517D4"/>
    <w:rsid w:val="001529A0"/>
    <w:rsid w:val="00152AF2"/>
    <w:rsid w:val="0015444E"/>
    <w:rsid w:val="00154F61"/>
    <w:rsid w:val="00157747"/>
    <w:rsid w:val="00157C27"/>
    <w:rsid w:val="00160799"/>
    <w:rsid w:val="001610CB"/>
    <w:rsid w:val="0016189F"/>
    <w:rsid w:val="00161F15"/>
    <w:rsid w:val="00164F1B"/>
    <w:rsid w:val="001654EB"/>
    <w:rsid w:val="00166E70"/>
    <w:rsid w:val="00171D18"/>
    <w:rsid w:val="00172760"/>
    <w:rsid w:val="00172FA7"/>
    <w:rsid w:val="00181542"/>
    <w:rsid w:val="00181BAA"/>
    <w:rsid w:val="001830C7"/>
    <w:rsid w:val="0018574A"/>
    <w:rsid w:val="00185A29"/>
    <w:rsid w:val="00186FD6"/>
    <w:rsid w:val="00186FEA"/>
    <w:rsid w:val="00187C42"/>
    <w:rsid w:val="00194165"/>
    <w:rsid w:val="00194436"/>
    <w:rsid w:val="00196838"/>
    <w:rsid w:val="00197E95"/>
    <w:rsid w:val="001A547B"/>
    <w:rsid w:val="001A6C26"/>
    <w:rsid w:val="001B0D56"/>
    <w:rsid w:val="001B3D14"/>
    <w:rsid w:val="001B690E"/>
    <w:rsid w:val="001B6E80"/>
    <w:rsid w:val="001B7DDB"/>
    <w:rsid w:val="001C022A"/>
    <w:rsid w:val="001C03F9"/>
    <w:rsid w:val="001C1DA8"/>
    <w:rsid w:val="001C2A8B"/>
    <w:rsid w:val="001D013B"/>
    <w:rsid w:val="001D0CA1"/>
    <w:rsid w:val="001D3DA4"/>
    <w:rsid w:val="001D6922"/>
    <w:rsid w:val="001E05C7"/>
    <w:rsid w:val="001E3B94"/>
    <w:rsid w:val="001E5629"/>
    <w:rsid w:val="001E6397"/>
    <w:rsid w:val="001F0DF0"/>
    <w:rsid w:val="001F12C7"/>
    <w:rsid w:val="001F27BD"/>
    <w:rsid w:val="001F6EBB"/>
    <w:rsid w:val="001F7B2F"/>
    <w:rsid w:val="00201379"/>
    <w:rsid w:val="00201FF4"/>
    <w:rsid w:val="00203F2C"/>
    <w:rsid w:val="00205E8D"/>
    <w:rsid w:val="00206B0A"/>
    <w:rsid w:val="00206B17"/>
    <w:rsid w:val="00207BB6"/>
    <w:rsid w:val="00213713"/>
    <w:rsid w:val="00213989"/>
    <w:rsid w:val="0021434F"/>
    <w:rsid w:val="00214E99"/>
    <w:rsid w:val="00215EE4"/>
    <w:rsid w:val="002211C3"/>
    <w:rsid w:val="00227DC6"/>
    <w:rsid w:val="00230303"/>
    <w:rsid w:val="00231E7A"/>
    <w:rsid w:val="00232357"/>
    <w:rsid w:val="00232FB5"/>
    <w:rsid w:val="00233C77"/>
    <w:rsid w:val="0023441C"/>
    <w:rsid w:val="002349B3"/>
    <w:rsid w:val="00240A79"/>
    <w:rsid w:val="00241396"/>
    <w:rsid w:val="00241796"/>
    <w:rsid w:val="00243393"/>
    <w:rsid w:val="002476AC"/>
    <w:rsid w:val="00251A80"/>
    <w:rsid w:val="00253DF3"/>
    <w:rsid w:val="002550C5"/>
    <w:rsid w:val="00255689"/>
    <w:rsid w:val="002572DE"/>
    <w:rsid w:val="00257ADC"/>
    <w:rsid w:val="00263346"/>
    <w:rsid w:val="00263903"/>
    <w:rsid w:val="0026520E"/>
    <w:rsid w:val="002665B8"/>
    <w:rsid w:val="0026747B"/>
    <w:rsid w:val="00267DEF"/>
    <w:rsid w:val="00271839"/>
    <w:rsid w:val="0027269C"/>
    <w:rsid w:val="00273CF1"/>
    <w:rsid w:val="002742A0"/>
    <w:rsid w:val="002749ED"/>
    <w:rsid w:val="00277865"/>
    <w:rsid w:val="00280ABF"/>
    <w:rsid w:val="002850BD"/>
    <w:rsid w:val="0029242A"/>
    <w:rsid w:val="00296CAA"/>
    <w:rsid w:val="002973BE"/>
    <w:rsid w:val="002A01FF"/>
    <w:rsid w:val="002A0F25"/>
    <w:rsid w:val="002A1334"/>
    <w:rsid w:val="002A1EBA"/>
    <w:rsid w:val="002A3278"/>
    <w:rsid w:val="002A3A92"/>
    <w:rsid w:val="002A50FE"/>
    <w:rsid w:val="002A6E08"/>
    <w:rsid w:val="002B4B16"/>
    <w:rsid w:val="002B5E78"/>
    <w:rsid w:val="002B6869"/>
    <w:rsid w:val="002B7E19"/>
    <w:rsid w:val="002C4773"/>
    <w:rsid w:val="002C5963"/>
    <w:rsid w:val="002C6744"/>
    <w:rsid w:val="002D0AFC"/>
    <w:rsid w:val="002D18D6"/>
    <w:rsid w:val="002D2E73"/>
    <w:rsid w:val="002D329D"/>
    <w:rsid w:val="002D60C3"/>
    <w:rsid w:val="002E0BE8"/>
    <w:rsid w:val="002E47C0"/>
    <w:rsid w:val="002E7AAC"/>
    <w:rsid w:val="002F4C16"/>
    <w:rsid w:val="002F5CD4"/>
    <w:rsid w:val="002F64DB"/>
    <w:rsid w:val="00301FAA"/>
    <w:rsid w:val="00302C02"/>
    <w:rsid w:val="00305845"/>
    <w:rsid w:val="00307395"/>
    <w:rsid w:val="003100AE"/>
    <w:rsid w:val="00313B77"/>
    <w:rsid w:val="00314307"/>
    <w:rsid w:val="0032305D"/>
    <w:rsid w:val="003239E6"/>
    <w:rsid w:val="00324049"/>
    <w:rsid w:val="00325B62"/>
    <w:rsid w:val="0032689E"/>
    <w:rsid w:val="0033164D"/>
    <w:rsid w:val="00331AD4"/>
    <w:rsid w:val="0033303A"/>
    <w:rsid w:val="0033411F"/>
    <w:rsid w:val="00336B9F"/>
    <w:rsid w:val="00336D3C"/>
    <w:rsid w:val="00343423"/>
    <w:rsid w:val="00346266"/>
    <w:rsid w:val="00352B04"/>
    <w:rsid w:val="00354F4C"/>
    <w:rsid w:val="0035621E"/>
    <w:rsid w:val="003568E6"/>
    <w:rsid w:val="00356918"/>
    <w:rsid w:val="00356FEF"/>
    <w:rsid w:val="003613C3"/>
    <w:rsid w:val="003622A6"/>
    <w:rsid w:val="00362720"/>
    <w:rsid w:val="003646CB"/>
    <w:rsid w:val="00364DAC"/>
    <w:rsid w:val="003653F3"/>
    <w:rsid w:val="00365F6A"/>
    <w:rsid w:val="0037503A"/>
    <w:rsid w:val="00385017"/>
    <w:rsid w:val="00385696"/>
    <w:rsid w:val="00390216"/>
    <w:rsid w:val="00392B81"/>
    <w:rsid w:val="003956CA"/>
    <w:rsid w:val="00396452"/>
    <w:rsid w:val="003A03B9"/>
    <w:rsid w:val="003A1599"/>
    <w:rsid w:val="003A38F3"/>
    <w:rsid w:val="003A6653"/>
    <w:rsid w:val="003B021A"/>
    <w:rsid w:val="003B0B93"/>
    <w:rsid w:val="003B4FE9"/>
    <w:rsid w:val="003B6DD5"/>
    <w:rsid w:val="003C2C5A"/>
    <w:rsid w:val="003C30C4"/>
    <w:rsid w:val="003C44DA"/>
    <w:rsid w:val="003C510F"/>
    <w:rsid w:val="003C5306"/>
    <w:rsid w:val="003C7A15"/>
    <w:rsid w:val="003D2D42"/>
    <w:rsid w:val="003E1309"/>
    <w:rsid w:val="003E28FD"/>
    <w:rsid w:val="003E3A69"/>
    <w:rsid w:val="003E44BE"/>
    <w:rsid w:val="003E4D78"/>
    <w:rsid w:val="003E65B9"/>
    <w:rsid w:val="003F06B4"/>
    <w:rsid w:val="003F1B7D"/>
    <w:rsid w:val="003F1C2A"/>
    <w:rsid w:val="003F21B0"/>
    <w:rsid w:val="004018C2"/>
    <w:rsid w:val="004022A9"/>
    <w:rsid w:val="0040349C"/>
    <w:rsid w:val="00410413"/>
    <w:rsid w:val="00410C55"/>
    <w:rsid w:val="004111A4"/>
    <w:rsid w:val="00416927"/>
    <w:rsid w:val="004171D6"/>
    <w:rsid w:val="00420D5B"/>
    <w:rsid w:val="00425A3B"/>
    <w:rsid w:val="00427E5D"/>
    <w:rsid w:val="00430712"/>
    <w:rsid w:val="00434641"/>
    <w:rsid w:val="004439DE"/>
    <w:rsid w:val="00445901"/>
    <w:rsid w:val="00450D49"/>
    <w:rsid w:val="00454B2F"/>
    <w:rsid w:val="00455C92"/>
    <w:rsid w:val="00456FF6"/>
    <w:rsid w:val="0045784B"/>
    <w:rsid w:val="00457B58"/>
    <w:rsid w:val="00461240"/>
    <w:rsid w:val="00464997"/>
    <w:rsid w:val="00467487"/>
    <w:rsid w:val="004678DD"/>
    <w:rsid w:val="00470B26"/>
    <w:rsid w:val="00473BF5"/>
    <w:rsid w:val="00474A4B"/>
    <w:rsid w:val="00476CB9"/>
    <w:rsid w:val="00480C16"/>
    <w:rsid w:val="00480F65"/>
    <w:rsid w:val="004820CF"/>
    <w:rsid w:val="004847C3"/>
    <w:rsid w:val="0048526F"/>
    <w:rsid w:val="00486942"/>
    <w:rsid w:val="00491021"/>
    <w:rsid w:val="00491170"/>
    <w:rsid w:val="004965CF"/>
    <w:rsid w:val="00497473"/>
    <w:rsid w:val="00497926"/>
    <w:rsid w:val="004A0CF6"/>
    <w:rsid w:val="004A2C0D"/>
    <w:rsid w:val="004A5E38"/>
    <w:rsid w:val="004A64E6"/>
    <w:rsid w:val="004B645A"/>
    <w:rsid w:val="004C0A4D"/>
    <w:rsid w:val="004C147F"/>
    <w:rsid w:val="004C283E"/>
    <w:rsid w:val="004C3101"/>
    <w:rsid w:val="004D0413"/>
    <w:rsid w:val="004D35F3"/>
    <w:rsid w:val="004D3CD3"/>
    <w:rsid w:val="004D6985"/>
    <w:rsid w:val="004D7863"/>
    <w:rsid w:val="004E27EF"/>
    <w:rsid w:val="004E2899"/>
    <w:rsid w:val="004E5975"/>
    <w:rsid w:val="004F3176"/>
    <w:rsid w:val="004F54BA"/>
    <w:rsid w:val="005020C4"/>
    <w:rsid w:val="00502AAB"/>
    <w:rsid w:val="0050573E"/>
    <w:rsid w:val="00505FEB"/>
    <w:rsid w:val="00507B0E"/>
    <w:rsid w:val="005108EB"/>
    <w:rsid w:val="005115C2"/>
    <w:rsid w:val="00513D55"/>
    <w:rsid w:val="00514114"/>
    <w:rsid w:val="00514F50"/>
    <w:rsid w:val="0051731B"/>
    <w:rsid w:val="0051764F"/>
    <w:rsid w:val="00522B42"/>
    <w:rsid w:val="00523242"/>
    <w:rsid w:val="00523779"/>
    <w:rsid w:val="0052679D"/>
    <w:rsid w:val="00527C29"/>
    <w:rsid w:val="0053322A"/>
    <w:rsid w:val="0053453F"/>
    <w:rsid w:val="0053500E"/>
    <w:rsid w:val="005371B5"/>
    <w:rsid w:val="0053766E"/>
    <w:rsid w:val="00540ECD"/>
    <w:rsid w:val="00541412"/>
    <w:rsid w:val="005426A9"/>
    <w:rsid w:val="00544310"/>
    <w:rsid w:val="00544E17"/>
    <w:rsid w:val="0054510C"/>
    <w:rsid w:val="005452B5"/>
    <w:rsid w:val="0054603A"/>
    <w:rsid w:val="00546691"/>
    <w:rsid w:val="005467B6"/>
    <w:rsid w:val="00547452"/>
    <w:rsid w:val="00547649"/>
    <w:rsid w:val="005479E4"/>
    <w:rsid w:val="005521E6"/>
    <w:rsid w:val="005527EA"/>
    <w:rsid w:val="00552F73"/>
    <w:rsid w:val="0055348E"/>
    <w:rsid w:val="00553D2B"/>
    <w:rsid w:val="00554C51"/>
    <w:rsid w:val="00556B49"/>
    <w:rsid w:val="00560BC1"/>
    <w:rsid w:val="0056180E"/>
    <w:rsid w:val="00562D16"/>
    <w:rsid w:val="00563D3A"/>
    <w:rsid w:val="005647D8"/>
    <w:rsid w:val="00564BC3"/>
    <w:rsid w:val="00567098"/>
    <w:rsid w:val="00571E66"/>
    <w:rsid w:val="00574081"/>
    <w:rsid w:val="005758C1"/>
    <w:rsid w:val="00575D03"/>
    <w:rsid w:val="005763AF"/>
    <w:rsid w:val="0058171C"/>
    <w:rsid w:val="005844E8"/>
    <w:rsid w:val="00584FD9"/>
    <w:rsid w:val="0058608B"/>
    <w:rsid w:val="00587E8E"/>
    <w:rsid w:val="005953B8"/>
    <w:rsid w:val="005977DA"/>
    <w:rsid w:val="005A2317"/>
    <w:rsid w:val="005A2526"/>
    <w:rsid w:val="005A33E2"/>
    <w:rsid w:val="005A4181"/>
    <w:rsid w:val="005A5218"/>
    <w:rsid w:val="005A5978"/>
    <w:rsid w:val="005AE229"/>
    <w:rsid w:val="005B0F5F"/>
    <w:rsid w:val="005B2329"/>
    <w:rsid w:val="005B31E5"/>
    <w:rsid w:val="005B64D0"/>
    <w:rsid w:val="005C059E"/>
    <w:rsid w:val="005C14ED"/>
    <w:rsid w:val="005C3410"/>
    <w:rsid w:val="005C35B2"/>
    <w:rsid w:val="005C4A14"/>
    <w:rsid w:val="005D2AD2"/>
    <w:rsid w:val="005D624A"/>
    <w:rsid w:val="005D68D8"/>
    <w:rsid w:val="005D69D0"/>
    <w:rsid w:val="005E01C6"/>
    <w:rsid w:val="005E1B43"/>
    <w:rsid w:val="005E22F0"/>
    <w:rsid w:val="005E2900"/>
    <w:rsid w:val="005E2CBE"/>
    <w:rsid w:val="005E45A1"/>
    <w:rsid w:val="005E62C7"/>
    <w:rsid w:val="005F5AAB"/>
    <w:rsid w:val="005F60B4"/>
    <w:rsid w:val="005F7226"/>
    <w:rsid w:val="005F74C5"/>
    <w:rsid w:val="00604B94"/>
    <w:rsid w:val="00607CA3"/>
    <w:rsid w:val="00610F89"/>
    <w:rsid w:val="006110DF"/>
    <w:rsid w:val="00616E12"/>
    <w:rsid w:val="00617CCD"/>
    <w:rsid w:val="006206EA"/>
    <w:rsid w:val="00620FF4"/>
    <w:rsid w:val="0062149F"/>
    <w:rsid w:val="00622337"/>
    <w:rsid w:val="00624458"/>
    <w:rsid w:val="00624862"/>
    <w:rsid w:val="00624AD6"/>
    <w:rsid w:val="00624C5A"/>
    <w:rsid w:val="00624FA6"/>
    <w:rsid w:val="0062613E"/>
    <w:rsid w:val="006263C4"/>
    <w:rsid w:val="00626E51"/>
    <w:rsid w:val="006333D8"/>
    <w:rsid w:val="006344B7"/>
    <w:rsid w:val="00636178"/>
    <w:rsid w:val="00636A9A"/>
    <w:rsid w:val="00637F70"/>
    <w:rsid w:val="006418AB"/>
    <w:rsid w:val="00642D6A"/>
    <w:rsid w:val="00644156"/>
    <w:rsid w:val="006467D6"/>
    <w:rsid w:val="0064686F"/>
    <w:rsid w:val="00646A3A"/>
    <w:rsid w:val="00647B33"/>
    <w:rsid w:val="006512F3"/>
    <w:rsid w:val="006531B2"/>
    <w:rsid w:val="00657DB8"/>
    <w:rsid w:val="00661391"/>
    <w:rsid w:val="00664CA0"/>
    <w:rsid w:val="006674FC"/>
    <w:rsid w:val="00673274"/>
    <w:rsid w:val="00674994"/>
    <w:rsid w:val="00675816"/>
    <w:rsid w:val="00677956"/>
    <w:rsid w:val="006803E8"/>
    <w:rsid w:val="006825A7"/>
    <w:rsid w:val="00683841"/>
    <w:rsid w:val="00686482"/>
    <w:rsid w:val="0068740E"/>
    <w:rsid w:val="00690D65"/>
    <w:rsid w:val="006917A9"/>
    <w:rsid w:val="00696630"/>
    <w:rsid w:val="006A18E9"/>
    <w:rsid w:val="006A2D60"/>
    <w:rsid w:val="006A3555"/>
    <w:rsid w:val="006A3BBB"/>
    <w:rsid w:val="006A3F9E"/>
    <w:rsid w:val="006A434E"/>
    <w:rsid w:val="006A4E56"/>
    <w:rsid w:val="006A54B2"/>
    <w:rsid w:val="006B11DC"/>
    <w:rsid w:val="006B1B2F"/>
    <w:rsid w:val="006B38DD"/>
    <w:rsid w:val="006B3A0C"/>
    <w:rsid w:val="006C2A22"/>
    <w:rsid w:val="006C2B66"/>
    <w:rsid w:val="006C3CB2"/>
    <w:rsid w:val="006C3DB8"/>
    <w:rsid w:val="006C4C7D"/>
    <w:rsid w:val="006C62C9"/>
    <w:rsid w:val="006C6C03"/>
    <w:rsid w:val="006D0037"/>
    <w:rsid w:val="006D13E3"/>
    <w:rsid w:val="006D44DD"/>
    <w:rsid w:val="006D6637"/>
    <w:rsid w:val="006E5652"/>
    <w:rsid w:val="006E7B32"/>
    <w:rsid w:val="006F3CA4"/>
    <w:rsid w:val="006F3D26"/>
    <w:rsid w:val="006F3EAB"/>
    <w:rsid w:val="006F4001"/>
    <w:rsid w:val="006F47A7"/>
    <w:rsid w:val="006F4F14"/>
    <w:rsid w:val="006F7781"/>
    <w:rsid w:val="00700E74"/>
    <w:rsid w:val="007010AB"/>
    <w:rsid w:val="00706AC1"/>
    <w:rsid w:val="007140DA"/>
    <w:rsid w:val="007153BB"/>
    <w:rsid w:val="007168C1"/>
    <w:rsid w:val="00720FB6"/>
    <w:rsid w:val="007219B6"/>
    <w:rsid w:val="00723EC3"/>
    <w:rsid w:val="007269FB"/>
    <w:rsid w:val="00731958"/>
    <w:rsid w:val="00732163"/>
    <w:rsid w:val="00732DDB"/>
    <w:rsid w:val="007331B6"/>
    <w:rsid w:val="0073362A"/>
    <w:rsid w:val="00734910"/>
    <w:rsid w:val="00740174"/>
    <w:rsid w:val="007414AF"/>
    <w:rsid w:val="007414B4"/>
    <w:rsid w:val="00745DF5"/>
    <w:rsid w:val="00750E32"/>
    <w:rsid w:val="00751383"/>
    <w:rsid w:val="00751E7C"/>
    <w:rsid w:val="00752303"/>
    <w:rsid w:val="00754892"/>
    <w:rsid w:val="0075701F"/>
    <w:rsid w:val="00762FC8"/>
    <w:rsid w:val="00764229"/>
    <w:rsid w:val="0076463D"/>
    <w:rsid w:val="007651DC"/>
    <w:rsid w:val="00766811"/>
    <w:rsid w:val="00766BDC"/>
    <w:rsid w:val="0076763A"/>
    <w:rsid w:val="00771993"/>
    <w:rsid w:val="00777555"/>
    <w:rsid w:val="007775E5"/>
    <w:rsid w:val="0077780E"/>
    <w:rsid w:val="00782330"/>
    <w:rsid w:val="00782BF8"/>
    <w:rsid w:val="00782DDD"/>
    <w:rsid w:val="00784F4B"/>
    <w:rsid w:val="00786BCA"/>
    <w:rsid w:val="00786FFF"/>
    <w:rsid w:val="00790853"/>
    <w:rsid w:val="007A0C52"/>
    <w:rsid w:val="007A5FF1"/>
    <w:rsid w:val="007A69B8"/>
    <w:rsid w:val="007B4A3C"/>
    <w:rsid w:val="007B4BC1"/>
    <w:rsid w:val="007B6E41"/>
    <w:rsid w:val="007C2013"/>
    <w:rsid w:val="007C30D8"/>
    <w:rsid w:val="007C4206"/>
    <w:rsid w:val="007C724C"/>
    <w:rsid w:val="007C7A61"/>
    <w:rsid w:val="007C7A66"/>
    <w:rsid w:val="007D2266"/>
    <w:rsid w:val="007D2400"/>
    <w:rsid w:val="007D39D1"/>
    <w:rsid w:val="007E0AC8"/>
    <w:rsid w:val="007E2B60"/>
    <w:rsid w:val="007E39E4"/>
    <w:rsid w:val="007E5D41"/>
    <w:rsid w:val="007F3FAD"/>
    <w:rsid w:val="007F4B11"/>
    <w:rsid w:val="007F66F5"/>
    <w:rsid w:val="00800DB7"/>
    <w:rsid w:val="00804683"/>
    <w:rsid w:val="0081212B"/>
    <w:rsid w:val="0081237F"/>
    <w:rsid w:val="0081444D"/>
    <w:rsid w:val="00817026"/>
    <w:rsid w:val="008243EB"/>
    <w:rsid w:val="008259AB"/>
    <w:rsid w:val="00826343"/>
    <w:rsid w:val="008275D0"/>
    <w:rsid w:val="008313B5"/>
    <w:rsid w:val="00831DFC"/>
    <w:rsid w:val="008336E3"/>
    <w:rsid w:val="0084173D"/>
    <w:rsid w:val="00842CB5"/>
    <w:rsid w:val="0084412A"/>
    <w:rsid w:val="0085107D"/>
    <w:rsid w:val="0085368A"/>
    <w:rsid w:val="0085457F"/>
    <w:rsid w:val="00855E3E"/>
    <w:rsid w:val="008602CA"/>
    <w:rsid w:val="008604E3"/>
    <w:rsid w:val="00862184"/>
    <w:rsid w:val="00864209"/>
    <w:rsid w:val="008652FE"/>
    <w:rsid w:val="00865778"/>
    <w:rsid w:val="008723EF"/>
    <w:rsid w:val="008724C4"/>
    <w:rsid w:val="00873367"/>
    <w:rsid w:val="008763D3"/>
    <w:rsid w:val="00881148"/>
    <w:rsid w:val="00882D86"/>
    <w:rsid w:val="00883BE7"/>
    <w:rsid w:val="008869CD"/>
    <w:rsid w:val="0089307E"/>
    <w:rsid w:val="00895A5D"/>
    <w:rsid w:val="00896ACC"/>
    <w:rsid w:val="00897813"/>
    <w:rsid w:val="008A035B"/>
    <w:rsid w:val="008A0891"/>
    <w:rsid w:val="008A131A"/>
    <w:rsid w:val="008A18AE"/>
    <w:rsid w:val="008A20BE"/>
    <w:rsid w:val="008A2EB4"/>
    <w:rsid w:val="008A304B"/>
    <w:rsid w:val="008A39E8"/>
    <w:rsid w:val="008A4187"/>
    <w:rsid w:val="008A4675"/>
    <w:rsid w:val="008A5C30"/>
    <w:rsid w:val="008B0805"/>
    <w:rsid w:val="008B1FDC"/>
    <w:rsid w:val="008B4FC8"/>
    <w:rsid w:val="008C1B6A"/>
    <w:rsid w:val="008C1D83"/>
    <w:rsid w:val="008C2130"/>
    <w:rsid w:val="008C50F7"/>
    <w:rsid w:val="008C5797"/>
    <w:rsid w:val="008C635F"/>
    <w:rsid w:val="008C79D6"/>
    <w:rsid w:val="008D08A2"/>
    <w:rsid w:val="008D0A9F"/>
    <w:rsid w:val="008D21CC"/>
    <w:rsid w:val="008D288A"/>
    <w:rsid w:val="008D62E2"/>
    <w:rsid w:val="008E076A"/>
    <w:rsid w:val="008E1D62"/>
    <w:rsid w:val="008E1F06"/>
    <w:rsid w:val="008E2F21"/>
    <w:rsid w:val="008E6376"/>
    <w:rsid w:val="008E6979"/>
    <w:rsid w:val="008E778B"/>
    <w:rsid w:val="008F39CF"/>
    <w:rsid w:val="008F3DF5"/>
    <w:rsid w:val="008F3F7E"/>
    <w:rsid w:val="008F4182"/>
    <w:rsid w:val="008F45FD"/>
    <w:rsid w:val="008F512A"/>
    <w:rsid w:val="008F6663"/>
    <w:rsid w:val="009001EE"/>
    <w:rsid w:val="009017A1"/>
    <w:rsid w:val="0090220E"/>
    <w:rsid w:val="009029C3"/>
    <w:rsid w:val="00902E42"/>
    <w:rsid w:val="00904E70"/>
    <w:rsid w:val="00914DCE"/>
    <w:rsid w:val="009179BD"/>
    <w:rsid w:val="00921A56"/>
    <w:rsid w:val="009227A1"/>
    <w:rsid w:val="0092294F"/>
    <w:rsid w:val="00923F01"/>
    <w:rsid w:val="00926248"/>
    <w:rsid w:val="00930D24"/>
    <w:rsid w:val="00930E4D"/>
    <w:rsid w:val="009333D2"/>
    <w:rsid w:val="009335B3"/>
    <w:rsid w:val="00934274"/>
    <w:rsid w:val="0093725B"/>
    <w:rsid w:val="00943FE3"/>
    <w:rsid w:val="00945418"/>
    <w:rsid w:val="00945DD1"/>
    <w:rsid w:val="00953BC0"/>
    <w:rsid w:val="00954778"/>
    <w:rsid w:val="00954C82"/>
    <w:rsid w:val="009568D6"/>
    <w:rsid w:val="00956D25"/>
    <w:rsid w:val="009621F3"/>
    <w:rsid w:val="00962525"/>
    <w:rsid w:val="00963B6D"/>
    <w:rsid w:val="00964B89"/>
    <w:rsid w:val="00971EBD"/>
    <w:rsid w:val="00973174"/>
    <w:rsid w:val="00976D90"/>
    <w:rsid w:val="00976D96"/>
    <w:rsid w:val="00980434"/>
    <w:rsid w:val="009825A3"/>
    <w:rsid w:val="0098548E"/>
    <w:rsid w:val="0098603E"/>
    <w:rsid w:val="009874BE"/>
    <w:rsid w:val="00990B3F"/>
    <w:rsid w:val="00990B4B"/>
    <w:rsid w:val="009942A8"/>
    <w:rsid w:val="009A143D"/>
    <w:rsid w:val="009A1943"/>
    <w:rsid w:val="009A1A0B"/>
    <w:rsid w:val="009A1EDC"/>
    <w:rsid w:val="009A2693"/>
    <w:rsid w:val="009A3BDE"/>
    <w:rsid w:val="009A4733"/>
    <w:rsid w:val="009A7D01"/>
    <w:rsid w:val="009B1491"/>
    <w:rsid w:val="009B3104"/>
    <w:rsid w:val="009B65DB"/>
    <w:rsid w:val="009C0115"/>
    <w:rsid w:val="009C52A3"/>
    <w:rsid w:val="009C6E34"/>
    <w:rsid w:val="009D0595"/>
    <w:rsid w:val="009D1716"/>
    <w:rsid w:val="009D1F45"/>
    <w:rsid w:val="009D4558"/>
    <w:rsid w:val="009D64F0"/>
    <w:rsid w:val="009E33C6"/>
    <w:rsid w:val="009E4558"/>
    <w:rsid w:val="009F0249"/>
    <w:rsid w:val="009F0A6F"/>
    <w:rsid w:val="009F1423"/>
    <w:rsid w:val="009F157A"/>
    <w:rsid w:val="009F1AA0"/>
    <w:rsid w:val="00A01584"/>
    <w:rsid w:val="00A016C8"/>
    <w:rsid w:val="00A028A0"/>
    <w:rsid w:val="00A03119"/>
    <w:rsid w:val="00A041CB"/>
    <w:rsid w:val="00A073CE"/>
    <w:rsid w:val="00A07BB6"/>
    <w:rsid w:val="00A112B2"/>
    <w:rsid w:val="00A11476"/>
    <w:rsid w:val="00A12E2F"/>
    <w:rsid w:val="00A131DC"/>
    <w:rsid w:val="00A138EE"/>
    <w:rsid w:val="00A21F24"/>
    <w:rsid w:val="00A22C83"/>
    <w:rsid w:val="00A24300"/>
    <w:rsid w:val="00A2629B"/>
    <w:rsid w:val="00A2738A"/>
    <w:rsid w:val="00A27393"/>
    <w:rsid w:val="00A30F68"/>
    <w:rsid w:val="00A32338"/>
    <w:rsid w:val="00A3449B"/>
    <w:rsid w:val="00A40DD1"/>
    <w:rsid w:val="00A43692"/>
    <w:rsid w:val="00A45EA5"/>
    <w:rsid w:val="00A46ADC"/>
    <w:rsid w:val="00A51BD5"/>
    <w:rsid w:val="00A51E0E"/>
    <w:rsid w:val="00A51FF6"/>
    <w:rsid w:val="00A52A36"/>
    <w:rsid w:val="00A56FB1"/>
    <w:rsid w:val="00A57B60"/>
    <w:rsid w:val="00A57B89"/>
    <w:rsid w:val="00A613E5"/>
    <w:rsid w:val="00A72DAA"/>
    <w:rsid w:val="00A7616A"/>
    <w:rsid w:val="00A76343"/>
    <w:rsid w:val="00A81A00"/>
    <w:rsid w:val="00A82BD4"/>
    <w:rsid w:val="00A84C77"/>
    <w:rsid w:val="00A87735"/>
    <w:rsid w:val="00A91773"/>
    <w:rsid w:val="00A93024"/>
    <w:rsid w:val="00A930AF"/>
    <w:rsid w:val="00A95118"/>
    <w:rsid w:val="00A961DA"/>
    <w:rsid w:val="00AA198D"/>
    <w:rsid w:val="00AA2618"/>
    <w:rsid w:val="00AA4BCC"/>
    <w:rsid w:val="00AA57F7"/>
    <w:rsid w:val="00AA5F26"/>
    <w:rsid w:val="00AB0AFB"/>
    <w:rsid w:val="00AB1746"/>
    <w:rsid w:val="00AB3ED7"/>
    <w:rsid w:val="00AB7900"/>
    <w:rsid w:val="00AC06C2"/>
    <w:rsid w:val="00AC1719"/>
    <w:rsid w:val="00AC255B"/>
    <w:rsid w:val="00AC33BB"/>
    <w:rsid w:val="00AC6F41"/>
    <w:rsid w:val="00AC70F2"/>
    <w:rsid w:val="00AC7126"/>
    <w:rsid w:val="00AC7D4F"/>
    <w:rsid w:val="00AD5ACE"/>
    <w:rsid w:val="00AD5EEB"/>
    <w:rsid w:val="00AE0AC3"/>
    <w:rsid w:val="00AE2568"/>
    <w:rsid w:val="00AE3AE9"/>
    <w:rsid w:val="00AE49BA"/>
    <w:rsid w:val="00AE5B61"/>
    <w:rsid w:val="00AF1433"/>
    <w:rsid w:val="00AF164C"/>
    <w:rsid w:val="00AF1E1E"/>
    <w:rsid w:val="00AF44AE"/>
    <w:rsid w:val="00AF5949"/>
    <w:rsid w:val="00AF5A3B"/>
    <w:rsid w:val="00AF608B"/>
    <w:rsid w:val="00AF60B8"/>
    <w:rsid w:val="00AF6A35"/>
    <w:rsid w:val="00AF7AD9"/>
    <w:rsid w:val="00B01C26"/>
    <w:rsid w:val="00B020AA"/>
    <w:rsid w:val="00B05875"/>
    <w:rsid w:val="00B11A6A"/>
    <w:rsid w:val="00B14880"/>
    <w:rsid w:val="00B15EEE"/>
    <w:rsid w:val="00B1740E"/>
    <w:rsid w:val="00B21007"/>
    <w:rsid w:val="00B258D1"/>
    <w:rsid w:val="00B30551"/>
    <w:rsid w:val="00B327BC"/>
    <w:rsid w:val="00B35E7C"/>
    <w:rsid w:val="00B36406"/>
    <w:rsid w:val="00B3647F"/>
    <w:rsid w:val="00B406E2"/>
    <w:rsid w:val="00B41F0F"/>
    <w:rsid w:val="00B43324"/>
    <w:rsid w:val="00B467F9"/>
    <w:rsid w:val="00B54B71"/>
    <w:rsid w:val="00B55B99"/>
    <w:rsid w:val="00B604D1"/>
    <w:rsid w:val="00B60BC6"/>
    <w:rsid w:val="00B61DCF"/>
    <w:rsid w:val="00B65BE1"/>
    <w:rsid w:val="00B66560"/>
    <w:rsid w:val="00B665AB"/>
    <w:rsid w:val="00B707CD"/>
    <w:rsid w:val="00B74711"/>
    <w:rsid w:val="00B74D87"/>
    <w:rsid w:val="00B75E45"/>
    <w:rsid w:val="00B75E90"/>
    <w:rsid w:val="00B769BD"/>
    <w:rsid w:val="00B76AEC"/>
    <w:rsid w:val="00B827E7"/>
    <w:rsid w:val="00B86208"/>
    <w:rsid w:val="00B8631B"/>
    <w:rsid w:val="00B91A64"/>
    <w:rsid w:val="00B92880"/>
    <w:rsid w:val="00B93BA0"/>
    <w:rsid w:val="00B93F17"/>
    <w:rsid w:val="00B95E97"/>
    <w:rsid w:val="00B961DB"/>
    <w:rsid w:val="00B9625C"/>
    <w:rsid w:val="00B96E31"/>
    <w:rsid w:val="00B96EDE"/>
    <w:rsid w:val="00BA1844"/>
    <w:rsid w:val="00BA483B"/>
    <w:rsid w:val="00BC343A"/>
    <w:rsid w:val="00BC425A"/>
    <w:rsid w:val="00BC5099"/>
    <w:rsid w:val="00BD359B"/>
    <w:rsid w:val="00BD44F4"/>
    <w:rsid w:val="00BD4C90"/>
    <w:rsid w:val="00BD5682"/>
    <w:rsid w:val="00BD596C"/>
    <w:rsid w:val="00BD6DF4"/>
    <w:rsid w:val="00BE41D7"/>
    <w:rsid w:val="00BF0499"/>
    <w:rsid w:val="00BF375C"/>
    <w:rsid w:val="00BF760A"/>
    <w:rsid w:val="00BF76A9"/>
    <w:rsid w:val="00C00B29"/>
    <w:rsid w:val="00C01545"/>
    <w:rsid w:val="00C026D5"/>
    <w:rsid w:val="00C02BFC"/>
    <w:rsid w:val="00C057C3"/>
    <w:rsid w:val="00C15048"/>
    <w:rsid w:val="00C209B7"/>
    <w:rsid w:val="00C21802"/>
    <w:rsid w:val="00C233B8"/>
    <w:rsid w:val="00C23E4D"/>
    <w:rsid w:val="00C266BC"/>
    <w:rsid w:val="00C3016B"/>
    <w:rsid w:val="00C30AC5"/>
    <w:rsid w:val="00C31798"/>
    <w:rsid w:val="00C31D94"/>
    <w:rsid w:val="00C3253B"/>
    <w:rsid w:val="00C34975"/>
    <w:rsid w:val="00C36777"/>
    <w:rsid w:val="00C36C1F"/>
    <w:rsid w:val="00C431C1"/>
    <w:rsid w:val="00C43E8C"/>
    <w:rsid w:val="00C44978"/>
    <w:rsid w:val="00C45EDB"/>
    <w:rsid w:val="00C46C22"/>
    <w:rsid w:val="00C54234"/>
    <w:rsid w:val="00C54559"/>
    <w:rsid w:val="00C549E1"/>
    <w:rsid w:val="00C60BB4"/>
    <w:rsid w:val="00C63B8D"/>
    <w:rsid w:val="00C640EF"/>
    <w:rsid w:val="00C645B8"/>
    <w:rsid w:val="00C64F45"/>
    <w:rsid w:val="00C6540F"/>
    <w:rsid w:val="00C66148"/>
    <w:rsid w:val="00C705C0"/>
    <w:rsid w:val="00C72A99"/>
    <w:rsid w:val="00C7411E"/>
    <w:rsid w:val="00C749F7"/>
    <w:rsid w:val="00C74A67"/>
    <w:rsid w:val="00C75716"/>
    <w:rsid w:val="00C77930"/>
    <w:rsid w:val="00C82ECE"/>
    <w:rsid w:val="00C8412A"/>
    <w:rsid w:val="00C8437B"/>
    <w:rsid w:val="00C84D37"/>
    <w:rsid w:val="00C91AE2"/>
    <w:rsid w:val="00C92972"/>
    <w:rsid w:val="00C93FC1"/>
    <w:rsid w:val="00CA2E08"/>
    <w:rsid w:val="00CA5264"/>
    <w:rsid w:val="00CA587F"/>
    <w:rsid w:val="00CA604A"/>
    <w:rsid w:val="00CA7C40"/>
    <w:rsid w:val="00CB3316"/>
    <w:rsid w:val="00CB3500"/>
    <w:rsid w:val="00CB4B40"/>
    <w:rsid w:val="00CB7CA3"/>
    <w:rsid w:val="00CC3B95"/>
    <w:rsid w:val="00CD37D2"/>
    <w:rsid w:val="00CD57F5"/>
    <w:rsid w:val="00CE1E9D"/>
    <w:rsid w:val="00CE3778"/>
    <w:rsid w:val="00CE6832"/>
    <w:rsid w:val="00CF145C"/>
    <w:rsid w:val="00CF1770"/>
    <w:rsid w:val="00CF2B2B"/>
    <w:rsid w:val="00CF3CCF"/>
    <w:rsid w:val="00CF3DE3"/>
    <w:rsid w:val="00CF4FDA"/>
    <w:rsid w:val="00CF667C"/>
    <w:rsid w:val="00CF72CA"/>
    <w:rsid w:val="00D03475"/>
    <w:rsid w:val="00D051A3"/>
    <w:rsid w:val="00D10585"/>
    <w:rsid w:val="00D12B82"/>
    <w:rsid w:val="00D12CC0"/>
    <w:rsid w:val="00D133A5"/>
    <w:rsid w:val="00D16610"/>
    <w:rsid w:val="00D16799"/>
    <w:rsid w:val="00D2006F"/>
    <w:rsid w:val="00D22554"/>
    <w:rsid w:val="00D261D7"/>
    <w:rsid w:val="00D26360"/>
    <w:rsid w:val="00D3170A"/>
    <w:rsid w:val="00D31C1D"/>
    <w:rsid w:val="00D326FD"/>
    <w:rsid w:val="00D3315D"/>
    <w:rsid w:val="00D34923"/>
    <w:rsid w:val="00D34E5C"/>
    <w:rsid w:val="00D36A5A"/>
    <w:rsid w:val="00D37A3F"/>
    <w:rsid w:val="00D405D3"/>
    <w:rsid w:val="00D406B1"/>
    <w:rsid w:val="00D4214E"/>
    <w:rsid w:val="00D4500A"/>
    <w:rsid w:val="00D464D2"/>
    <w:rsid w:val="00D4792C"/>
    <w:rsid w:val="00D47C65"/>
    <w:rsid w:val="00D507BC"/>
    <w:rsid w:val="00D54C6C"/>
    <w:rsid w:val="00D6223F"/>
    <w:rsid w:val="00D62284"/>
    <w:rsid w:val="00D64B57"/>
    <w:rsid w:val="00D652F9"/>
    <w:rsid w:val="00D65F5F"/>
    <w:rsid w:val="00D72DFD"/>
    <w:rsid w:val="00D753AC"/>
    <w:rsid w:val="00D75580"/>
    <w:rsid w:val="00D770E7"/>
    <w:rsid w:val="00D775BE"/>
    <w:rsid w:val="00D77FB3"/>
    <w:rsid w:val="00D80994"/>
    <w:rsid w:val="00D80A19"/>
    <w:rsid w:val="00D82A4B"/>
    <w:rsid w:val="00D83E5E"/>
    <w:rsid w:val="00D841A8"/>
    <w:rsid w:val="00D84476"/>
    <w:rsid w:val="00D84940"/>
    <w:rsid w:val="00D85B6B"/>
    <w:rsid w:val="00D85E27"/>
    <w:rsid w:val="00D85E52"/>
    <w:rsid w:val="00D913D5"/>
    <w:rsid w:val="00D96325"/>
    <w:rsid w:val="00D9745F"/>
    <w:rsid w:val="00DA4312"/>
    <w:rsid w:val="00DA58B4"/>
    <w:rsid w:val="00DA6F23"/>
    <w:rsid w:val="00DB5E1F"/>
    <w:rsid w:val="00DB5EF7"/>
    <w:rsid w:val="00DB6E84"/>
    <w:rsid w:val="00DC3656"/>
    <w:rsid w:val="00DC4447"/>
    <w:rsid w:val="00DC466D"/>
    <w:rsid w:val="00DC4B6E"/>
    <w:rsid w:val="00DC4D7B"/>
    <w:rsid w:val="00DC534A"/>
    <w:rsid w:val="00DC74D1"/>
    <w:rsid w:val="00DC753F"/>
    <w:rsid w:val="00DD409D"/>
    <w:rsid w:val="00DD5CB8"/>
    <w:rsid w:val="00DD68EF"/>
    <w:rsid w:val="00DD783C"/>
    <w:rsid w:val="00DD798F"/>
    <w:rsid w:val="00DE1073"/>
    <w:rsid w:val="00DE1F78"/>
    <w:rsid w:val="00DE2B54"/>
    <w:rsid w:val="00DF3BFA"/>
    <w:rsid w:val="00DF644E"/>
    <w:rsid w:val="00DF7061"/>
    <w:rsid w:val="00DF780E"/>
    <w:rsid w:val="00E04CB5"/>
    <w:rsid w:val="00E0604E"/>
    <w:rsid w:val="00E066ED"/>
    <w:rsid w:val="00E07E61"/>
    <w:rsid w:val="00E1147D"/>
    <w:rsid w:val="00E11900"/>
    <w:rsid w:val="00E12E19"/>
    <w:rsid w:val="00E137D5"/>
    <w:rsid w:val="00E1406C"/>
    <w:rsid w:val="00E14A7F"/>
    <w:rsid w:val="00E162B5"/>
    <w:rsid w:val="00E16B60"/>
    <w:rsid w:val="00E27BB8"/>
    <w:rsid w:val="00E37A90"/>
    <w:rsid w:val="00E40F66"/>
    <w:rsid w:val="00E41044"/>
    <w:rsid w:val="00E42465"/>
    <w:rsid w:val="00E618DB"/>
    <w:rsid w:val="00E63904"/>
    <w:rsid w:val="00E6429A"/>
    <w:rsid w:val="00E70E70"/>
    <w:rsid w:val="00E748FD"/>
    <w:rsid w:val="00E74D5D"/>
    <w:rsid w:val="00E75C3A"/>
    <w:rsid w:val="00E76827"/>
    <w:rsid w:val="00E76AFB"/>
    <w:rsid w:val="00E837A6"/>
    <w:rsid w:val="00E86C34"/>
    <w:rsid w:val="00E91379"/>
    <w:rsid w:val="00E91584"/>
    <w:rsid w:val="00E923F6"/>
    <w:rsid w:val="00E93C16"/>
    <w:rsid w:val="00E93C73"/>
    <w:rsid w:val="00E959BA"/>
    <w:rsid w:val="00E95E30"/>
    <w:rsid w:val="00E96A9F"/>
    <w:rsid w:val="00EA0581"/>
    <w:rsid w:val="00EA20E0"/>
    <w:rsid w:val="00EA2449"/>
    <w:rsid w:val="00EA4BAF"/>
    <w:rsid w:val="00EA5CA8"/>
    <w:rsid w:val="00EA6A99"/>
    <w:rsid w:val="00EB2150"/>
    <w:rsid w:val="00EB26E3"/>
    <w:rsid w:val="00EB421F"/>
    <w:rsid w:val="00EB429A"/>
    <w:rsid w:val="00EB7075"/>
    <w:rsid w:val="00EC13BB"/>
    <w:rsid w:val="00EC1FE7"/>
    <w:rsid w:val="00EC232F"/>
    <w:rsid w:val="00EC37EA"/>
    <w:rsid w:val="00EC4AE8"/>
    <w:rsid w:val="00EC6E4B"/>
    <w:rsid w:val="00ED388C"/>
    <w:rsid w:val="00ED3B10"/>
    <w:rsid w:val="00ED3B54"/>
    <w:rsid w:val="00ED5AA0"/>
    <w:rsid w:val="00ED659C"/>
    <w:rsid w:val="00ED7244"/>
    <w:rsid w:val="00ED736F"/>
    <w:rsid w:val="00EE09ED"/>
    <w:rsid w:val="00EE187C"/>
    <w:rsid w:val="00EE2841"/>
    <w:rsid w:val="00EE36D6"/>
    <w:rsid w:val="00EE6847"/>
    <w:rsid w:val="00EE7AFA"/>
    <w:rsid w:val="00EF08C4"/>
    <w:rsid w:val="00EF41D4"/>
    <w:rsid w:val="00EF446F"/>
    <w:rsid w:val="00EF672E"/>
    <w:rsid w:val="00F02773"/>
    <w:rsid w:val="00F03CDA"/>
    <w:rsid w:val="00F07582"/>
    <w:rsid w:val="00F136DF"/>
    <w:rsid w:val="00F14014"/>
    <w:rsid w:val="00F15B9C"/>
    <w:rsid w:val="00F172A8"/>
    <w:rsid w:val="00F20551"/>
    <w:rsid w:val="00F21443"/>
    <w:rsid w:val="00F22023"/>
    <w:rsid w:val="00F2298B"/>
    <w:rsid w:val="00F23DD2"/>
    <w:rsid w:val="00F24C32"/>
    <w:rsid w:val="00F24F43"/>
    <w:rsid w:val="00F25260"/>
    <w:rsid w:val="00F26999"/>
    <w:rsid w:val="00F269E2"/>
    <w:rsid w:val="00F31535"/>
    <w:rsid w:val="00F3199C"/>
    <w:rsid w:val="00F31A28"/>
    <w:rsid w:val="00F371B2"/>
    <w:rsid w:val="00F42340"/>
    <w:rsid w:val="00F45B79"/>
    <w:rsid w:val="00F46250"/>
    <w:rsid w:val="00F467C6"/>
    <w:rsid w:val="00F53D2F"/>
    <w:rsid w:val="00F55491"/>
    <w:rsid w:val="00F55DA9"/>
    <w:rsid w:val="00F55E89"/>
    <w:rsid w:val="00F56E5D"/>
    <w:rsid w:val="00F604F5"/>
    <w:rsid w:val="00F6736C"/>
    <w:rsid w:val="00F7061C"/>
    <w:rsid w:val="00F706B2"/>
    <w:rsid w:val="00F71D99"/>
    <w:rsid w:val="00F759C4"/>
    <w:rsid w:val="00F77BB2"/>
    <w:rsid w:val="00F81561"/>
    <w:rsid w:val="00F819D9"/>
    <w:rsid w:val="00F821EA"/>
    <w:rsid w:val="00F84F3D"/>
    <w:rsid w:val="00F860CE"/>
    <w:rsid w:val="00F90486"/>
    <w:rsid w:val="00F92D25"/>
    <w:rsid w:val="00F955E9"/>
    <w:rsid w:val="00F9561B"/>
    <w:rsid w:val="00F9575A"/>
    <w:rsid w:val="00F95921"/>
    <w:rsid w:val="00F95EC6"/>
    <w:rsid w:val="00F96CFE"/>
    <w:rsid w:val="00FA13E1"/>
    <w:rsid w:val="00FA2F34"/>
    <w:rsid w:val="00FB474A"/>
    <w:rsid w:val="00FB4F6D"/>
    <w:rsid w:val="00FC1745"/>
    <w:rsid w:val="00FC34D2"/>
    <w:rsid w:val="00FC7776"/>
    <w:rsid w:val="00FC7C89"/>
    <w:rsid w:val="00FD0729"/>
    <w:rsid w:val="00FD2F23"/>
    <w:rsid w:val="00FD39B8"/>
    <w:rsid w:val="00FD4E8B"/>
    <w:rsid w:val="00FD6E5D"/>
    <w:rsid w:val="00FD7313"/>
    <w:rsid w:val="00FE3C6E"/>
    <w:rsid w:val="00FF000D"/>
    <w:rsid w:val="00FF0BD5"/>
    <w:rsid w:val="00FF2621"/>
    <w:rsid w:val="00FF40A4"/>
    <w:rsid w:val="00FF7754"/>
    <w:rsid w:val="01B5D8FE"/>
    <w:rsid w:val="021C1FE4"/>
    <w:rsid w:val="07851AC8"/>
    <w:rsid w:val="0B98BB29"/>
    <w:rsid w:val="0C8742F9"/>
    <w:rsid w:val="12853877"/>
    <w:rsid w:val="12C923B7"/>
    <w:rsid w:val="14D481F6"/>
    <w:rsid w:val="1B71176A"/>
    <w:rsid w:val="1CCEAA54"/>
    <w:rsid w:val="1E24DD32"/>
    <w:rsid w:val="1F0A531E"/>
    <w:rsid w:val="1FE45E2A"/>
    <w:rsid w:val="1FF9F801"/>
    <w:rsid w:val="22D1CB52"/>
    <w:rsid w:val="2566633B"/>
    <w:rsid w:val="26122421"/>
    <w:rsid w:val="26227DFF"/>
    <w:rsid w:val="29DD55FB"/>
    <w:rsid w:val="2AD35283"/>
    <w:rsid w:val="2BBE6A6E"/>
    <w:rsid w:val="2C9B48C1"/>
    <w:rsid w:val="2FE7325B"/>
    <w:rsid w:val="3C91FA73"/>
    <w:rsid w:val="3EE92DA6"/>
    <w:rsid w:val="42640D16"/>
    <w:rsid w:val="4491B863"/>
    <w:rsid w:val="46CB4FF9"/>
    <w:rsid w:val="4AFCA6F5"/>
    <w:rsid w:val="4B917EE3"/>
    <w:rsid w:val="4E8788C0"/>
    <w:rsid w:val="4F0FF241"/>
    <w:rsid w:val="4F745BC8"/>
    <w:rsid w:val="5090AE99"/>
    <w:rsid w:val="525E2BA7"/>
    <w:rsid w:val="55635ED6"/>
    <w:rsid w:val="5C13F83E"/>
    <w:rsid w:val="5C8A75D2"/>
    <w:rsid w:val="60D8F8C5"/>
    <w:rsid w:val="6277B672"/>
    <w:rsid w:val="667138AB"/>
    <w:rsid w:val="66DD3014"/>
    <w:rsid w:val="6BFA768D"/>
    <w:rsid w:val="6C7EB8E8"/>
    <w:rsid w:val="6C888D94"/>
    <w:rsid w:val="6DC9A68F"/>
    <w:rsid w:val="6EB9FC89"/>
    <w:rsid w:val="75019A0B"/>
    <w:rsid w:val="78C3A44F"/>
    <w:rsid w:val="7B8CC7A0"/>
    <w:rsid w:val="7F04B4E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0EC53"/>
  <w15:docId w15:val="{E1D1F0BB-A156-4C71-9FDC-C32AA56F3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D624A"/>
    <w:pPr>
      <w:spacing w:after="5" w:line="249" w:lineRule="auto"/>
      <w:ind w:left="1006" w:right="118" w:hanging="1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unhideWhenUsed/>
    <w:qFormat/>
    <w:pPr>
      <w:keepNext/>
      <w:keepLines/>
      <w:spacing w:after="1"/>
      <w:ind w:left="1006" w:hanging="10"/>
      <w:jc w:val="center"/>
      <w:outlineLvl w:val="0"/>
    </w:pPr>
    <w:rPr>
      <w:rFonts w:ascii="Times New Roman" w:eastAsia="Times New Roman" w:hAnsi="Times New Roman" w:cs="Times New Roman"/>
      <w:b/>
      <w:color w:val="000000"/>
      <w:sz w:val="24"/>
    </w:rPr>
  </w:style>
  <w:style w:type="paragraph" w:styleId="Pealkiri2">
    <w:name w:val="heading 2"/>
    <w:next w:val="Normaallaad"/>
    <w:link w:val="Pealkiri2Mrk"/>
    <w:uiPriority w:val="9"/>
    <w:unhideWhenUsed/>
    <w:qFormat/>
    <w:pPr>
      <w:keepNext/>
      <w:keepLines/>
      <w:spacing w:after="3"/>
      <w:ind w:left="1006" w:right="118" w:hanging="10"/>
      <w:jc w:val="center"/>
      <w:outlineLvl w:val="1"/>
    </w:pPr>
    <w:rPr>
      <w:rFonts w:ascii="Times New Roman" w:eastAsia="Times New Roman" w:hAnsi="Times New Roman" w:cs="Times New Roman"/>
      <w:color w:val="000000"/>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character" w:customStyle="1" w:styleId="Pealkiri2Mrk">
    <w:name w:val="Pealkiri 2 Märk"/>
    <w:link w:val="Pealkiri2"/>
    <w:rPr>
      <w:rFonts w:ascii="Times New Roman" w:eastAsia="Times New Roman" w:hAnsi="Times New Roman" w:cs="Times New Roman"/>
      <w:color w:val="000000"/>
      <w:sz w:val="24"/>
    </w:rPr>
  </w:style>
  <w:style w:type="paragraph" w:customStyle="1" w:styleId="footnotedescription">
    <w:name w:val="footnote description"/>
    <w:next w:val="Normaallaad"/>
    <w:link w:val="footnotedescriptionChar"/>
    <w:hidden/>
    <w:pPr>
      <w:spacing w:after="0"/>
      <w:ind w:left="996"/>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Jutumullitekst">
    <w:name w:val="Balloon Text"/>
    <w:basedOn w:val="Normaallaad"/>
    <w:link w:val="JutumullitekstMrk"/>
    <w:uiPriority w:val="99"/>
    <w:semiHidden/>
    <w:unhideWhenUsed/>
    <w:rsid w:val="008723E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723EF"/>
    <w:rPr>
      <w:rFonts w:ascii="Segoe UI" w:eastAsia="Times New Roman" w:hAnsi="Segoe UI" w:cs="Segoe UI"/>
      <w:color w:val="000000"/>
      <w:sz w:val="18"/>
      <w:szCs w:val="18"/>
    </w:rPr>
  </w:style>
  <w:style w:type="character" w:styleId="Kommentaariviide">
    <w:name w:val="annotation reference"/>
    <w:basedOn w:val="Liguvaikefont"/>
    <w:uiPriority w:val="99"/>
    <w:semiHidden/>
    <w:unhideWhenUsed/>
    <w:rsid w:val="008723EF"/>
    <w:rPr>
      <w:sz w:val="16"/>
      <w:szCs w:val="16"/>
    </w:rPr>
  </w:style>
  <w:style w:type="paragraph" w:styleId="Kommentaaritekst">
    <w:name w:val="annotation text"/>
    <w:basedOn w:val="Normaallaad"/>
    <w:link w:val="KommentaaritekstMrk"/>
    <w:uiPriority w:val="99"/>
    <w:unhideWhenUsed/>
    <w:rsid w:val="008723EF"/>
    <w:pPr>
      <w:spacing w:line="240" w:lineRule="auto"/>
    </w:pPr>
    <w:rPr>
      <w:sz w:val="20"/>
      <w:szCs w:val="20"/>
    </w:rPr>
  </w:style>
  <w:style w:type="character" w:customStyle="1" w:styleId="KommentaaritekstMrk">
    <w:name w:val="Kommentaari tekst Märk"/>
    <w:basedOn w:val="Liguvaikefont"/>
    <w:link w:val="Kommentaaritekst"/>
    <w:uiPriority w:val="99"/>
    <w:rsid w:val="008723EF"/>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8723EF"/>
    <w:rPr>
      <w:b/>
      <w:bCs/>
    </w:rPr>
  </w:style>
  <w:style w:type="character" w:customStyle="1" w:styleId="KommentaariteemaMrk">
    <w:name w:val="Kommentaari teema Märk"/>
    <w:basedOn w:val="KommentaaritekstMrk"/>
    <w:link w:val="Kommentaariteema"/>
    <w:uiPriority w:val="99"/>
    <w:semiHidden/>
    <w:rsid w:val="008723EF"/>
    <w:rPr>
      <w:rFonts w:ascii="Times New Roman" w:eastAsia="Times New Roman" w:hAnsi="Times New Roman" w:cs="Times New Roman"/>
      <w:b/>
      <w:bCs/>
      <w:color w:val="000000"/>
      <w:sz w:val="20"/>
      <w:szCs w:val="20"/>
    </w:rPr>
  </w:style>
  <w:style w:type="paragraph" w:styleId="Redaktsioon">
    <w:name w:val="Revision"/>
    <w:hidden/>
    <w:uiPriority w:val="99"/>
    <w:semiHidden/>
    <w:rsid w:val="00017AC9"/>
    <w:pPr>
      <w:spacing w:after="0" w:line="240" w:lineRule="auto"/>
    </w:pPr>
    <w:rPr>
      <w:rFonts w:ascii="Times New Roman" w:eastAsia="Times New Roman" w:hAnsi="Times New Roman" w:cs="Times New Roman"/>
      <w:color w:val="000000"/>
      <w:sz w:val="24"/>
    </w:rPr>
  </w:style>
  <w:style w:type="paragraph" w:styleId="Loendilik">
    <w:name w:val="List Paragraph"/>
    <w:basedOn w:val="Normaallaad"/>
    <w:uiPriority w:val="34"/>
    <w:qFormat/>
    <w:rsid w:val="000910D1"/>
    <w:pPr>
      <w:ind w:left="720"/>
      <w:contextualSpacing/>
    </w:pPr>
  </w:style>
  <w:style w:type="character" w:styleId="Hperlink">
    <w:name w:val="Hyperlink"/>
    <w:basedOn w:val="Liguvaikefont"/>
    <w:uiPriority w:val="99"/>
    <w:unhideWhenUsed/>
    <w:rsid w:val="006C2A22"/>
    <w:rPr>
      <w:color w:val="0563C1" w:themeColor="hyperlink"/>
      <w:u w:val="single"/>
    </w:rPr>
  </w:style>
  <w:style w:type="paragraph" w:styleId="Allmrkusetekst">
    <w:name w:val="footnote text"/>
    <w:basedOn w:val="Normaallaad"/>
    <w:link w:val="AllmrkusetekstMrk"/>
    <w:uiPriority w:val="99"/>
    <w:semiHidden/>
    <w:unhideWhenUsed/>
    <w:rsid w:val="00C54559"/>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C54559"/>
    <w:rPr>
      <w:rFonts w:ascii="Times New Roman" w:eastAsia="Times New Roman" w:hAnsi="Times New Roman" w:cs="Times New Roman"/>
      <w:color w:val="000000"/>
      <w:sz w:val="20"/>
      <w:szCs w:val="20"/>
    </w:rPr>
  </w:style>
  <w:style w:type="character" w:styleId="Allmrkuseviide">
    <w:name w:val="footnote reference"/>
    <w:basedOn w:val="Liguvaikefont"/>
    <w:uiPriority w:val="99"/>
    <w:semiHidden/>
    <w:unhideWhenUsed/>
    <w:rsid w:val="00C54559"/>
    <w:rPr>
      <w:vertAlign w:val="superscript"/>
    </w:rPr>
  </w:style>
  <w:style w:type="paragraph" w:styleId="Pis">
    <w:name w:val="header"/>
    <w:basedOn w:val="Normaallaad"/>
    <w:link w:val="PisMrk"/>
    <w:uiPriority w:val="99"/>
    <w:unhideWhenUsed/>
    <w:rsid w:val="00B41F0F"/>
    <w:pPr>
      <w:tabs>
        <w:tab w:val="center" w:pos="4536"/>
        <w:tab w:val="right" w:pos="9072"/>
      </w:tabs>
      <w:spacing w:after="0" w:line="240" w:lineRule="auto"/>
    </w:pPr>
  </w:style>
  <w:style w:type="character" w:customStyle="1" w:styleId="PisMrk">
    <w:name w:val="Päis Märk"/>
    <w:basedOn w:val="Liguvaikefont"/>
    <w:link w:val="Pis"/>
    <w:uiPriority w:val="99"/>
    <w:rsid w:val="00B41F0F"/>
    <w:rPr>
      <w:rFonts w:ascii="Times New Roman" w:eastAsia="Times New Roman" w:hAnsi="Times New Roman" w:cs="Times New Roman"/>
      <w:color w:val="000000"/>
      <w:sz w:val="24"/>
    </w:rPr>
  </w:style>
  <w:style w:type="paragraph" w:styleId="Jalus">
    <w:name w:val="footer"/>
    <w:basedOn w:val="Normaallaad"/>
    <w:link w:val="JalusMrk"/>
    <w:uiPriority w:val="99"/>
    <w:unhideWhenUsed/>
    <w:rsid w:val="00B665AB"/>
    <w:pPr>
      <w:tabs>
        <w:tab w:val="center" w:pos="4680"/>
        <w:tab w:val="right" w:pos="9360"/>
      </w:tabs>
      <w:spacing w:after="0" w:line="240" w:lineRule="auto"/>
      <w:ind w:left="0" w:right="0" w:firstLine="0"/>
      <w:jc w:val="left"/>
    </w:pPr>
    <w:rPr>
      <w:rFonts w:asciiTheme="minorHAnsi" w:eastAsiaTheme="minorEastAsia" w:hAnsiTheme="minorHAnsi"/>
      <w:color w:val="auto"/>
      <w:sz w:val="22"/>
    </w:rPr>
  </w:style>
  <w:style w:type="character" w:customStyle="1" w:styleId="JalusMrk">
    <w:name w:val="Jalus Märk"/>
    <w:basedOn w:val="Liguvaikefont"/>
    <w:link w:val="Jalus"/>
    <w:uiPriority w:val="99"/>
    <w:rsid w:val="00B665AB"/>
    <w:rPr>
      <w:rFonts w:cs="Times New Roman"/>
    </w:rPr>
  </w:style>
  <w:style w:type="paragraph" w:styleId="Normaallaadveeb">
    <w:name w:val="Normal (Web)"/>
    <w:basedOn w:val="Normaallaad"/>
    <w:uiPriority w:val="99"/>
    <w:semiHidden/>
    <w:unhideWhenUsed/>
    <w:rsid w:val="0004295F"/>
    <w:pPr>
      <w:spacing w:after="0" w:line="240" w:lineRule="auto"/>
      <w:ind w:left="0" w:right="0" w:firstLine="0"/>
      <w:jc w:val="left"/>
    </w:pPr>
    <w:rPr>
      <w:rFonts w:eastAsiaTheme="minorHAnsi"/>
      <w:color w:val="auto"/>
      <w:szCs w:val="24"/>
    </w:rPr>
  </w:style>
  <w:style w:type="character" w:styleId="Klastatudhperlink">
    <w:name w:val="FollowedHyperlink"/>
    <w:basedOn w:val="Liguvaikefont"/>
    <w:uiPriority w:val="99"/>
    <w:semiHidden/>
    <w:unhideWhenUsed/>
    <w:rsid w:val="00140517"/>
    <w:rPr>
      <w:color w:val="954F72" w:themeColor="followedHyperlink"/>
      <w:u w:val="single"/>
    </w:rPr>
  </w:style>
  <w:style w:type="character" w:customStyle="1" w:styleId="Lahendamatamainimine1">
    <w:name w:val="Lahendamata mainimine1"/>
    <w:basedOn w:val="Liguvaikefont"/>
    <w:uiPriority w:val="99"/>
    <w:semiHidden/>
    <w:unhideWhenUsed/>
    <w:rsid w:val="004E5975"/>
    <w:rPr>
      <w:color w:val="605E5C"/>
      <w:shd w:val="clear" w:color="auto" w:fill="E1DFDD"/>
    </w:rPr>
  </w:style>
  <w:style w:type="character" w:styleId="Lahendamatamainimine">
    <w:name w:val="Unresolved Mention"/>
    <w:basedOn w:val="Liguvaikefont"/>
    <w:uiPriority w:val="99"/>
    <w:semiHidden/>
    <w:unhideWhenUsed/>
    <w:rsid w:val="00731958"/>
    <w:rPr>
      <w:color w:val="605E5C"/>
      <w:shd w:val="clear" w:color="auto" w:fill="E1DFDD"/>
    </w:rPr>
  </w:style>
  <w:style w:type="character" w:customStyle="1" w:styleId="normaltextrun">
    <w:name w:val="normaltextrun"/>
    <w:basedOn w:val="Liguvaikefont"/>
    <w:rsid w:val="00D841A8"/>
  </w:style>
  <w:style w:type="character" w:customStyle="1" w:styleId="eop">
    <w:name w:val="eop"/>
    <w:basedOn w:val="Liguvaikefont"/>
    <w:rsid w:val="00D841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564901">
      <w:bodyDiv w:val="1"/>
      <w:marLeft w:val="0"/>
      <w:marRight w:val="0"/>
      <w:marTop w:val="0"/>
      <w:marBottom w:val="0"/>
      <w:divBdr>
        <w:top w:val="none" w:sz="0" w:space="0" w:color="auto"/>
        <w:left w:val="none" w:sz="0" w:space="0" w:color="auto"/>
        <w:bottom w:val="none" w:sz="0" w:space="0" w:color="auto"/>
        <w:right w:val="none" w:sz="0" w:space="0" w:color="auto"/>
      </w:divBdr>
    </w:div>
    <w:div w:id="621616272">
      <w:bodyDiv w:val="1"/>
      <w:marLeft w:val="0"/>
      <w:marRight w:val="0"/>
      <w:marTop w:val="0"/>
      <w:marBottom w:val="0"/>
      <w:divBdr>
        <w:top w:val="none" w:sz="0" w:space="0" w:color="auto"/>
        <w:left w:val="none" w:sz="0" w:space="0" w:color="auto"/>
        <w:bottom w:val="none" w:sz="0" w:space="0" w:color="auto"/>
        <w:right w:val="none" w:sz="0" w:space="0" w:color="auto"/>
      </w:divBdr>
    </w:div>
    <w:div w:id="1649240131">
      <w:bodyDiv w:val="1"/>
      <w:marLeft w:val="0"/>
      <w:marRight w:val="0"/>
      <w:marTop w:val="0"/>
      <w:marBottom w:val="0"/>
      <w:divBdr>
        <w:top w:val="none" w:sz="0" w:space="0" w:color="auto"/>
        <w:left w:val="none" w:sz="0" w:space="0" w:color="auto"/>
        <w:bottom w:val="none" w:sz="0" w:space="0" w:color="auto"/>
        <w:right w:val="none" w:sz="0" w:space="0" w:color="auto"/>
      </w:divBdr>
    </w:div>
    <w:div w:id="1853762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ersti.turk@kliimaministeerium.ee"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63CEE-56CD-493B-95C5-8618A1931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13</Pages>
  <Words>6501</Words>
  <Characters>37712</Characters>
  <Application>Microsoft Office Word</Application>
  <DocSecurity>0</DocSecurity>
  <Lines>314</Lines>
  <Paragraphs>88</Paragraphs>
  <ScaleCrop>false</ScaleCrop>
  <HeadingPairs>
    <vt:vector size="2" baseType="variant">
      <vt:variant>
        <vt:lpstr>Pealkiri</vt:lpstr>
      </vt:variant>
      <vt:variant>
        <vt:i4>1</vt:i4>
      </vt:variant>
    </vt:vector>
  </HeadingPairs>
  <TitlesOfParts>
    <vt:vector size="1" baseType="lpstr">
      <vt:lpstr>seletuskiri</vt:lpstr>
    </vt:vector>
  </TitlesOfParts>
  <Company>Keskkonnaministeeriumi Infotehnoloogiakeskus</Company>
  <LinksUpToDate>false</LinksUpToDate>
  <CharactersWithSpaces>44125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installer</dc:creator>
  <cp:lastModifiedBy>Mari Käbi</cp:lastModifiedBy>
  <cp:revision>7</cp:revision>
  <cp:lastPrinted>2020-10-07T12:02:00Z</cp:lastPrinted>
  <dcterms:created xsi:type="dcterms:W3CDTF">2023-12-07T14:02:00Z</dcterms:created>
  <dcterms:modified xsi:type="dcterms:W3CDTF">2023-12-18T12:28:00Z</dcterms:modified>
</cp:coreProperties>
</file>